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70EB" w14:textId="04A53CA8" w:rsidR="00F82D65" w:rsidRPr="00B92BB8" w:rsidRDefault="00874CD1"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F82D65" w:rsidRPr="00B92BB8">
        <w:rPr>
          <w:rFonts w:ascii="Times New Roman" w:hAnsi="Times New Roman" w:cs="Times New Roman"/>
          <w:sz w:val="24"/>
          <w:szCs w:val="24"/>
        </w:rPr>
        <w:t xml:space="preserve">   Statutory Instrument</w:t>
      </w:r>
      <w:r w:rsidR="009B7D91" w:rsidRPr="00B92BB8">
        <w:rPr>
          <w:rFonts w:ascii="Times New Roman" w:hAnsi="Times New Roman" w:cs="Times New Roman"/>
          <w:sz w:val="24"/>
          <w:szCs w:val="24"/>
        </w:rPr>
        <w:t>--</w:t>
      </w:r>
      <w:r w:rsidR="00F82D65" w:rsidRPr="00B92BB8">
        <w:rPr>
          <w:rFonts w:ascii="Times New Roman" w:hAnsi="Times New Roman" w:cs="Times New Roman"/>
          <w:sz w:val="24"/>
          <w:szCs w:val="24"/>
        </w:rPr>
        <w:t xml:space="preserve">of </w:t>
      </w:r>
      <w:r w:rsidR="009B7D91" w:rsidRPr="00B92BB8">
        <w:rPr>
          <w:rFonts w:ascii="Times New Roman" w:hAnsi="Times New Roman" w:cs="Times New Roman"/>
          <w:sz w:val="24"/>
          <w:szCs w:val="24"/>
        </w:rPr>
        <w:t>----</w:t>
      </w:r>
      <w:r w:rsidR="00F82D65" w:rsidRPr="00B92BB8">
        <w:rPr>
          <w:rFonts w:ascii="Times New Roman" w:hAnsi="Times New Roman" w:cs="Times New Roman"/>
          <w:sz w:val="24"/>
          <w:szCs w:val="24"/>
        </w:rPr>
        <w:t xml:space="preserve">                                                                [CAP. </w:t>
      </w:r>
      <w:r w:rsidR="00807BCC" w:rsidRPr="00B92BB8">
        <w:rPr>
          <w:rFonts w:ascii="Times New Roman" w:hAnsi="Times New Roman" w:cs="Times New Roman"/>
          <w:sz w:val="24"/>
          <w:szCs w:val="24"/>
        </w:rPr>
        <w:t>14:17</w:t>
      </w:r>
    </w:p>
    <w:p w14:paraId="2FCCA81C" w14:textId="4565F4CC" w:rsidR="00F82D65" w:rsidRPr="00B92BB8" w:rsidRDefault="001949C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BB74B0" w:rsidRPr="00B92BB8">
        <w:rPr>
          <w:rFonts w:ascii="Times New Roman" w:hAnsi="Times New Roman" w:cs="Times New Roman"/>
          <w:sz w:val="24"/>
          <w:szCs w:val="24"/>
        </w:rPr>
        <w:t xml:space="preserve">Manyame Rural District Council </w:t>
      </w:r>
      <w:r w:rsidR="00F82D65" w:rsidRPr="00B92BB8">
        <w:rPr>
          <w:rFonts w:ascii="Times New Roman" w:hAnsi="Times New Roman" w:cs="Times New Roman"/>
          <w:sz w:val="24"/>
          <w:szCs w:val="24"/>
        </w:rPr>
        <w:t>(Licensed Premises)</w:t>
      </w:r>
    </w:p>
    <w:p w14:paraId="595A119D" w14:textId="2DBA8DFB" w:rsidR="00F82D65" w:rsidRPr="00B92BB8" w:rsidRDefault="00F82D6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BB74B0" w:rsidRPr="00B92BB8">
        <w:rPr>
          <w:rFonts w:ascii="Times New Roman" w:hAnsi="Times New Roman" w:cs="Times New Roman"/>
          <w:sz w:val="24"/>
          <w:szCs w:val="24"/>
        </w:rPr>
        <w:t>A</w:t>
      </w:r>
      <w:r w:rsidRPr="00B92BB8">
        <w:rPr>
          <w:rFonts w:ascii="Times New Roman" w:hAnsi="Times New Roman" w:cs="Times New Roman"/>
          <w:sz w:val="24"/>
          <w:szCs w:val="24"/>
        </w:rPr>
        <w:t>RRANGEMENT OF SECTIONS</w:t>
      </w:r>
    </w:p>
    <w:p w14:paraId="6F628CE6" w14:textId="77777777" w:rsidR="00F82D65" w:rsidRPr="00B92BB8" w:rsidRDefault="00F82D65" w:rsidP="00AD51D0">
      <w:pPr>
        <w:spacing w:after="0"/>
        <w:rPr>
          <w:rFonts w:ascii="Times New Roman" w:hAnsi="Times New Roman" w:cs="Times New Roman"/>
          <w:sz w:val="24"/>
          <w:szCs w:val="24"/>
        </w:rPr>
      </w:pPr>
      <w:r w:rsidRPr="00B92BB8">
        <w:rPr>
          <w:rFonts w:ascii="Times New Roman" w:hAnsi="Times New Roman" w:cs="Times New Roman"/>
          <w:sz w:val="24"/>
          <w:szCs w:val="24"/>
        </w:rPr>
        <w:t>Section</w:t>
      </w:r>
    </w:p>
    <w:p w14:paraId="32C43DBB" w14:textId="77777777" w:rsidR="00F82D65" w:rsidRPr="00B92BB8" w:rsidRDefault="00F82D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Title</w:t>
      </w:r>
      <w:r w:rsidR="005101BC" w:rsidRPr="00B92BB8">
        <w:rPr>
          <w:rFonts w:ascii="Times New Roman" w:hAnsi="Times New Roman" w:cs="Times New Roman"/>
          <w:sz w:val="24"/>
          <w:szCs w:val="24"/>
        </w:rPr>
        <w:t>.</w:t>
      </w:r>
    </w:p>
    <w:p w14:paraId="2D80F13F" w14:textId="77777777" w:rsidR="00F82D65" w:rsidRPr="00B92BB8" w:rsidRDefault="00F82D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Interpretation</w:t>
      </w:r>
      <w:r w:rsidR="005101BC" w:rsidRPr="00B92BB8">
        <w:rPr>
          <w:rFonts w:ascii="Times New Roman" w:hAnsi="Times New Roman" w:cs="Times New Roman"/>
          <w:sz w:val="24"/>
          <w:szCs w:val="24"/>
        </w:rPr>
        <w:t>.</w:t>
      </w:r>
    </w:p>
    <w:p w14:paraId="46B3CE36" w14:textId="77777777" w:rsidR="00F82D65" w:rsidRPr="00B92BB8" w:rsidRDefault="00F82D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Premises to be </w:t>
      </w:r>
      <w:r w:rsidR="009B7D91" w:rsidRPr="00B92BB8">
        <w:rPr>
          <w:rFonts w:ascii="Times New Roman" w:hAnsi="Times New Roman" w:cs="Times New Roman"/>
          <w:sz w:val="24"/>
          <w:szCs w:val="24"/>
        </w:rPr>
        <w:t>licensed</w:t>
      </w:r>
      <w:r w:rsidR="005101BC" w:rsidRPr="00B92BB8">
        <w:rPr>
          <w:rFonts w:ascii="Times New Roman" w:hAnsi="Times New Roman" w:cs="Times New Roman"/>
          <w:sz w:val="24"/>
          <w:szCs w:val="24"/>
        </w:rPr>
        <w:t>.</w:t>
      </w:r>
    </w:p>
    <w:p w14:paraId="7AFABCAA" w14:textId="77777777" w:rsidR="00F82D65" w:rsidRPr="00B92BB8" w:rsidRDefault="00F82D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Issues of </w:t>
      </w:r>
      <w:r w:rsidR="009B7D91" w:rsidRPr="00B92BB8">
        <w:rPr>
          <w:rFonts w:ascii="Times New Roman" w:hAnsi="Times New Roman" w:cs="Times New Roman"/>
          <w:sz w:val="24"/>
          <w:szCs w:val="24"/>
        </w:rPr>
        <w:t>licenses</w:t>
      </w:r>
      <w:r w:rsidR="005101BC" w:rsidRPr="00B92BB8">
        <w:rPr>
          <w:rFonts w:ascii="Times New Roman" w:hAnsi="Times New Roman" w:cs="Times New Roman"/>
          <w:sz w:val="24"/>
          <w:szCs w:val="24"/>
        </w:rPr>
        <w:t>.</w:t>
      </w:r>
    </w:p>
    <w:p w14:paraId="0024B7CE" w14:textId="77777777" w:rsidR="00F82D65" w:rsidRPr="00B92BB8" w:rsidRDefault="00F82D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General requirements for all food-handling premises</w:t>
      </w:r>
      <w:r w:rsidR="005101BC" w:rsidRPr="00B92BB8">
        <w:rPr>
          <w:rFonts w:ascii="Times New Roman" w:hAnsi="Times New Roman" w:cs="Times New Roman"/>
          <w:sz w:val="24"/>
          <w:szCs w:val="24"/>
        </w:rPr>
        <w:t>.</w:t>
      </w:r>
    </w:p>
    <w:p w14:paraId="1BABF8A2" w14:textId="77777777" w:rsidR="005101BC" w:rsidRPr="00B92BB8" w:rsidRDefault="005101BC"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w:t>
      </w:r>
      <w:r w:rsidR="003F3665" w:rsidRPr="00B92BB8">
        <w:rPr>
          <w:rFonts w:ascii="Times New Roman" w:hAnsi="Times New Roman" w:cs="Times New Roman"/>
          <w:sz w:val="24"/>
          <w:szCs w:val="24"/>
        </w:rPr>
        <w:t>equirements for all cafes, restaurants, take-away food premises and tea rooms.</w:t>
      </w:r>
    </w:p>
    <w:p w14:paraId="2F6E2B6E"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hotel, boarding-house and lodging rooms.</w:t>
      </w:r>
    </w:p>
    <w:p w14:paraId="3084F540"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butcheries and fishmongers.</w:t>
      </w:r>
    </w:p>
    <w:p w14:paraId="77C16D5E"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bakeries and food factories.</w:t>
      </w:r>
    </w:p>
    <w:p w14:paraId="528D962D"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food purveyors and caterers.</w:t>
      </w:r>
    </w:p>
    <w:p w14:paraId="1CC70CE6"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food- vending machines.</w:t>
      </w:r>
    </w:p>
    <w:p w14:paraId="1B469126" w14:textId="77777777" w:rsidR="003F3665" w:rsidRPr="00B92BB8" w:rsidRDefault="003F3665"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Requirements for barbers and hairdressers.</w:t>
      </w:r>
    </w:p>
    <w:p w14:paraId="7D3B1E1E" w14:textId="77777777" w:rsidR="003F3665" w:rsidRPr="00B92BB8" w:rsidRDefault="00C81703"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A requirement for laundry, launderettes and laundry deports</w:t>
      </w:r>
      <w:r w:rsidR="003F3665" w:rsidRPr="00B92BB8">
        <w:rPr>
          <w:rFonts w:ascii="Times New Roman" w:hAnsi="Times New Roman" w:cs="Times New Roman"/>
          <w:sz w:val="24"/>
          <w:szCs w:val="24"/>
        </w:rPr>
        <w:t>.</w:t>
      </w:r>
    </w:p>
    <w:p w14:paraId="5FFF5165" w14:textId="77777777" w:rsidR="007E27A0" w:rsidRPr="00B92BB8" w:rsidRDefault="007E27A0"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Requirements for equine animals. </w:t>
      </w:r>
    </w:p>
    <w:p w14:paraId="60E26A21" w14:textId="77777777" w:rsidR="007E27A0" w:rsidRPr="00B92BB8" w:rsidRDefault="007E27A0"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Inspections.</w:t>
      </w:r>
    </w:p>
    <w:p w14:paraId="690E570B" w14:textId="77777777" w:rsidR="007E27A0" w:rsidRPr="00B92BB8" w:rsidRDefault="007E27A0" w:rsidP="00AD51D0">
      <w:pPr>
        <w:pStyle w:val="ListParagraph"/>
        <w:numPr>
          <w:ilvl w:val="0"/>
          <w:numId w:val="1"/>
        </w:numPr>
        <w:spacing w:after="0"/>
        <w:rPr>
          <w:rFonts w:ascii="Times New Roman" w:hAnsi="Times New Roman" w:cs="Times New Roman"/>
          <w:sz w:val="24"/>
          <w:szCs w:val="24"/>
        </w:rPr>
      </w:pPr>
      <w:r w:rsidRPr="00B92BB8">
        <w:rPr>
          <w:rFonts w:ascii="Times New Roman" w:hAnsi="Times New Roman" w:cs="Times New Roman"/>
          <w:sz w:val="24"/>
          <w:szCs w:val="24"/>
        </w:rPr>
        <w:t>Offences and penalties.</w:t>
      </w:r>
    </w:p>
    <w:p w14:paraId="662E1FC7" w14:textId="459621F3" w:rsidR="003F3665" w:rsidRPr="00B92BB8" w:rsidRDefault="003F3665" w:rsidP="00AD51D0">
      <w:pPr>
        <w:spacing w:after="0"/>
        <w:ind w:left="360"/>
        <w:rPr>
          <w:rFonts w:ascii="Times New Roman" w:hAnsi="Times New Roman" w:cs="Times New Roman"/>
          <w:sz w:val="24"/>
          <w:szCs w:val="24"/>
        </w:rPr>
      </w:pPr>
    </w:p>
    <w:p w14:paraId="12860CE2" w14:textId="77777777" w:rsidR="003F3665" w:rsidRPr="00B92BB8" w:rsidRDefault="007E27A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FIRST SCHEDULE: Specified business and premises.</w:t>
      </w:r>
    </w:p>
    <w:p w14:paraId="3BA8E9AE" w14:textId="77777777" w:rsidR="007E27A0" w:rsidRPr="00B92BB8" w:rsidRDefault="007E27A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SECOND SCHEDULE: Prescribed forms.</w:t>
      </w:r>
    </w:p>
    <w:p w14:paraId="5A199F29" w14:textId="3D6CB142" w:rsidR="007E27A0" w:rsidRPr="00B92BB8" w:rsidRDefault="007E27A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It is hereby notified that the Minister of Local Government , </w:t>
      </w:r>
      <w:r w:rsidR="00BB74B0" w:rsidRPr="00B92BB8">
        <w:rPr>
          <w:rFonts w:ascii="Times New Roman" w:hAnsi="Times New Roman" w:cs="Times New Roman"/>
          <w:sz w:val="24"/>
          <w:szCs w:val="24"/>
        </w:rPr>
        <w:t>Public Works</w:t>
      </w:r>
      <w:r w:rsidRPr="00B92BB8">
        <w:rPr>
          <w:rFonts w:ascii="Times New Roman" w:hAnsi="Times New Roman" w:cs="Times New Roman"/>
          <w:sz w:val="24"/>
          <w:szCs w:val="24"/>
        </w:rPr>
        <w:t xml:space="preserve"> has in terms of section </w:t>
      </w:r>
      <w:r w:rsidR="00BB74B0" w:rsidRPr="00B92BB8">
        <w:rPr>
          <w:rFonts w:ascii="Times New Roman" w:hAnsi="Times New Roman" w:cs="Times New Roman"/>
          <w:sz w:val="24"/>
          <w:szCs w:val="24"/>
        </w:rPr>
        <w:t>87</w:t>
      </w:r>
      <w:r w:rsidRPr="00B92BB8">
        <w:rPr>
          <w:rFonts w:ascii="Times New Roman" w:hAnsi="Times New Roman" w:cs="Times New Roman"/>
          <w:sz w:val="24"/>
          <w:szCs w:val="24"/>
        </w:rPr>
        <w:t xml:space="preserve"> of the </w:t>
      </w:r>
      <w:r w:rsidR="00BB74B0" w:rsidRPr="00B92BB8">
        <w:rPr>
          <w:rFonts w:ascii="Times New Roman" w:hAnsi="Times New Roman" w:cs="Times New Roman"/>
          <w:sz w:val="24"/>
          <w:szCs w:val="24"/>
        </w:rPr>
        <w:t xml:space="preserve">Rural District </w:t>
      </w:r>
      <w:r w:rsidRPr="00B92BB8">
        <w:rPr>
          <w:rFonts w:ascii="Times New Roman" w:hAnsi="Times New Roman" w:cs="Times New Roman"/>
          <w:sz w:val="24"/>
          <w:szCs w:val="24"/>
        </w:rPr>
        <w:t xml:space="preserve"> Councils Act [Chapter 29:1</w:t>
      </w:r>
      <w:r w:rsidR="00BB74B0" w:rsidRPr="00B92BB8">
        <w:rPr>
          <w:rFonts w:ascii="Times New Roman" w:hAnsi="Times New Roman" w:cs="Times New Roman"/>
          <w:sz w:val="24"/>
          <w:szCs w:val="24"/>
        </w:rPr>
        <w:t>3</w:t>
      </w:r>
      <w:r w:rsidRPr="00B92BB8">
        <w:rPr>
          <w:rFonts w:ascii="Times New Roman" w:hAnsi="Times New Roman" w:cs="Times New Roman"/>
          <w:sz w:val="24"/>
          <w:szCs w:val="24"/>
        </w:rPr>
        <w:t xml:space="preserve">], have approved the following by-laws made the </w:t>
      </w:r>
      <w:r w:rsidR="00BB74B0" w:rsidRPr="00B92BB8">
        <w:rPr>
          <w:rFonts w:ascii="Times New Roman" w:hAnsi="Times New Roman" w:cs="Times New Roman"/>
          <w:sz w:val="24"/>
          <w:szCs w:val="24"/>
        </w:rPr>
        <w:t>Manyame Rural District Council</w:t>
      </w:r>
      <w:r w:rsidRPr="00B92BB8">
        <w:rPr>
          <w:rFonts w:ascii="Times New Roman" w:hAnsi="Times New Roman" w:cs="Times New Roman"/>
          <w:sz w:val="24"/>
          <w:szCs w:val="24"/>
        </w:rPr>
        <w:t>:-</w:t>
      </w:r>
    </w:p>
    <w:p w14:paraId="23FBD7C4" w14:textId="77777777" w:rsidR="007E27A0" w:rsidRPr="00B92BB8" w:rsidRDefault="007E27A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Title</w:t>
      </w:r>
    </w:p>
    <w:p w14:paraId="0F9134F3" w14:textId="30797CB3" w:rsidR="006851B0" w:rsidRPr="00B92BB8" w:rsidRDefault="00781758" w:rsidP="00AD51D0">
      <w:pPr>
        <w:spacing w:after="0"/>
        <w:rPr>
          <w:rFonts w:ascii="Times New Roman" w:hAnsi="Times New Roman" w:cs="Times New Roman"/>
          <w:sz w:val="24"/>
          <w:szCs w:val="24"/>
        </w:rPr>
      </w:pPr>
      <w:r w:rsidRPr="00B92BB8">
        <w:rPr>
          <w:rFonts w:ascii="Times New Roman" w:hAnsi="Times New Roman" w:cs="Times New Roman"/>
          <w:sz w:val="24"/>
          <w:szCs w:val="24"/>
        </w:rPr>
        <w:t>1)</w:t>
      </w:r>
      <w:r w:rsidR="00494AD4" w:rsidRPr="00B92BB8">
        <w:rPr>
          <w:rFonts w:ascii="Times New Roman" w:hAnsi="Times New Roman" w:cs="Times New Roman"/>
          <w:sz w:val="24"/>
          <w:szCs w:val="24"/>
        </w:rPr>
        <w:t>T</w:t>
      </w:r>
      <w:r w:rsidR="007E27A0" w:rsidRPr="00B92BB8">
        <w:rPr>
          <w:rFonts w:ascii="Times New Roman" w:hAnsi="Times New Roman" w:cs="Times New Roman"/>
          <w:sz w:val="24"/>
          <w:szCs w:val="24"/>
        </w:rPr>
        <w:t xml:space="preserve">hese by-laws may be cited as the </w:t>
      </w:r>
      <w:r w:rsidR="00BB74B0" w:rsidRPr="00B92BB8">
        <w:rPr>
          <w:rFonts w:ascii="Times New Roman" w:hAnsi="Times New Roman" w:cs="Times New Roman"/>
          <w:sz w:val="24"/>
          <w:szCs w:val="24"/>
        </w:rPr>
        <w:t xml:space="preserve">Manyame Rural District Council </w:t>
      </w:r>
      <w:r w:rsidR="0098428C" w:rsidRPr="00B92BB8">
        <w:rPr>
          <w:rFonts w:ascii="Times New Roman" w:hAnsi="Times New Roman" w:cs="Times New Roman"/>
          <w:sz w:val="24"/>
          <w:szCs w:val="24"/>
        </w:rPr>
        <w:t xml:space="preserve">(Licensed </w:t>
      </w:r>
      <w:r w:rsidR="00C81703" w:rsidRPr="00B92BB8">
        <w:rPr>
          <w:rFonts w:ascii="Times New Roman" w:hAnsi="Times New Roman" w:cs="Times New Roman"/>
          <w:sz w:val="24"/>
          <w:szCs w:val="24"/>
        </w:rPr>
        <w:t>Premises)</w:t>
      </w:r>
      <w:r w:rsidR="0098428C" w:rsidRPr="00B92BB8">
        <w:rPr>
          <w:rFonts w:ascii="Times New Roman" w:hAnsi="Times New Roman" w:cs="Times New Roman"/>
          <w:sz w:val="24"/>
          <w:szCs w:val="24"/>
        </w:rPr>
        <w:t xml:space="preserve"> By-laws, 20</w:t>
      </w:r>
      <w:r w:rsidR="00494AD4" w:rsidRPr="00B92BB8">
        <w:rPr>
          <w:rFonts w:ascii="Times New Roman" w:hAnsi="Times New Roman" w:cs="Times New Roman"/>
          <w:sz w:val="24"/>
          <w:szCs w:val="24"/>
        </w:rPr>
        <w:t>22</w:t>
      </w:r>
    </w:p>
    <w:p w14:paraId="50A91156" w14:textId="77777777" w:rsidR="009B7D91" w:rsidRPr="00B92BB8" w:rsidRDefault="009B7D91" w:rsidP="00AD51D0">
      <w:pPr>
        <w:spacing w:after="0"/>
        <w:rPr>
          <w:rFonts w:ascii="Times New Roman" w:hAnsi="Times New Roman" w:cs="Times New Roman"/>
          <w:sz w:val="24"/>
          <w:szCs w:val="24"/>
        </w:rPr>
      </w:pPr>
    </w:p>
    <w:p w14:paraId="010AFFE4" w14:textId="77777777" w:rsidR="009B7D91" w:rsidRPr="00B92BB8" w:rsidRDefault="009B7D91" w:rsidP="00AD51D0">
      <w:pPr>
        <w:spacing w:after="0"/>
        <w:rPr>
          <w:rFonts w:ascii="Times New Roman" w:hAnsi="Times New Roman" w:cs="Times New Roman"/>
          <w:sz w:val="24"/>
          <w:szCs w:val="24"/>
        </w:rPr>
      </w:pPr>
    </w:p>
    <w:p w14:paraId="1E0773AB" w14:textId="77777777" w:rsidR="009B7D91" w:rsidRPr="00B92BB8" w:rsidRDefault="009B7D91" w:rsidP="00AD51D0">
      <w:pPr>
        <w:spacing w:after="0"/>
        <w:rPr>
          <w:rFonts w:ascii="Times New Roman" w:hAnsi="Times New Roman" w:cs="Times New Roman"/>
          <w:sz w:val="24"/>
          <w:szCs w:val="24"/>
        </w:rPr>
      </w:pPr>
    </w:p>
    <w:p w14:paraId="1EED368C" w14:textId="77777777" w:rsidR="009B7D91" w:rsidRPr="00B92BB8" w:rsidRDefault="009B7D91" w:rsidP="00AD51D0">
      <w:pPr>
        <w:spacing w:after="0"/>
        <w:rPr>
          <w:rFonts w:ascii="Times New Roman" w:hAnsi="Times New Roman" w:cs="Times New Roman"/>
          <w:sz w:val="24"/>
          <w:szCs w:val="24"/>
        </w:rPr>
      </w:pPr>
    </w:p>
    <w:p w14:paraId="0D526C85" w14:textId="77777777" w:rsidR="009B7D91" w:rsidRPr="00B92BB8" w:rsidRDefault="009B7D91" w:rsidP="00AD51D0">
      <w:pPr>
        <w:spacing w:after="0"/>
        <w:rPr>
          <w:rFonts w:ascii="Times New Roman" w:hAnsi="Times New Roman" w:cs="Times New Roman"/>
          <w:sz w:val="24"/>
          <w:szCs w:val="24"/>
        </w:rPr>
      </w:pPr>
    </w:p>
    <w:p w14:paraId="2E19E95F" w14:textId="4A2E167E" w:rsidR="009B7D91" w:rsidRPr="00B92BB8" w:rsidRDefault="00EE1E51" w:rsidP="00AD51D0">
      <w:pPr>
        <w:spacing w:after="0"/>
        <w:rPr>
          <w:rFonts w:ascii="Times New Roman" w:hAnsi="Times New Roman" w:cs="Times New Roman"/>
          <w:sz w:val="24"/>
          <w:szCs w:val="24"/>
        </w:rPr>
      </w:pPr>
      <w:r w:rsidRPr="00B92BB8">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1F420D4" wp14:editId="7D9C4598">
                <wp:simplePos x="0" y="0"/>
                <wp:positionH relativeFrom="column">
                  <wp:posOffset>219075</wp:posOffset>
                </wp:positionH>
                <wp:positionV relativeFrom="paragraph">
                  <wp:posOffset>161925</wp:posOffset>
                </wp:positionV>
                <wp:extent cx="5524500" cy="9525"/>
                <wp:effectExtent l="0" t="0" r="0"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5245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4F145A"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12.75pt" to="452.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" strokecolor="#4579b8 [3044]">
                <o:lock v:ext="edit" shapetype="f"/>
              </v:line>
            </w:pict>
          </mc:Fallback>
        </mc:AlternateContent>
      </w:r>
      <w:r w:rsidR="009B7D91" w:rsidRPr="00B92BB8">
        <w:rPr>
          <w:rFonts w:ascii="Times New Roman" w:hAnsi="Times New Roman" w:cs="Times New Roman"/>
          <w:sz w:val="24"/>
          <w:szCs w:val="24"/>
        </w:rPr>
        <w:t xml:space="preserve">                                   </w:t>
      </w:r>
      <w:r w:rsidR="00BB74B0" w:rsidRPr="00B92BB8">
        <w:rPr>
          <w:rFonts w:ascii="Times New Roman" w:hAnsi="Times New Roman" w:cs="Times New Roman"/>
          <w:sz w:val="24"/>
          <w:szCs w:val="24"/>
        </w:rPr>
        <w:t xml:space="preserve">Manyame Rural District Council </w:t>
      </w:r>
      <w:r w:rsidR="009B7D91" w:rsidRPr="00B92BB8">
        <w:rPr>
          <w:rFonts w:ascii="Times New Roman" w:hAnsi="Times New Roman" w:cs="Times New Roman"/>
          <w:sz w:val="24"/>
          <w:szCs w:val="24"/>
        </w:rPr>
        <w:t>(</w:t>
      </w:r>
      <w:r w:rsidR="005E2111" w:rsidRPr="00B92BB8">
        <w:rPr>
          <w:rFonts w:ascii="Times New Roman" w:hAnsi="Times New Roman" w:cs="Times New Roman"/>
          <w:sz w:val="24"/>
          <w:szCs w:val="24"/>
        </w:rPr>
        <w:t>Licensed</w:t>
      </w:r>
      <w:r w:rsidR="009B7D91" w:rsidRPr="00B92BB8">
        <w:rPr>
          <w:rFonts w:ascii="Times New Roman" w:hAnsi="Times New Roman" w:cs="Times New Roman"/>
          <w:sz w:val="24"/>
          <w:szCs w:val="24"/>
        </w:rPr>
        <w:t xml:space="preserve"> Premises) By-</w:t>
      </w:r>
      <w:r w:rsidR="00374F1B" w:rsidRPr="00B92BB8">
        <w:rPr>
          <w:rFonts w:ascii="Times New Roman" w:hAnsi="Times New Roman" w:cs="Times New Roman"/>
          <w:sz w:val="24"/>
          <w:szCs w:val="24"/>
        </w:rPr>
        <w:t>laws,</w:t>
      </w:r>
      <w:r w:rsidR="009B7D91" w:rsidRPr="00B92BB8">
        <w:rPr>
          <w:rFonts w:ascii="Times New Roman" w:hAnsi="Times New Roman" w:cs="Times New Roman"/>
          <w:sz w:val="24"/>
          <w:szCs w:val="24"/>
        </w:rPr>
        <w:t xml:space="preserve"> ----             </w:t>
      </w:r>
    </w:p>
    <w:p w14:paraId="331AA270" w14:textId="77777777" w:rsidR="006851B0" w:rsidRPr="00B92BB8" w:rsidRDefault="006851B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Interpretation</w:t>
      </w:r>
    </w:p>
    <w:p w14:paraId="1FD6785F" w14:textId="10E3FD12" w:rsidR="006851B0" w:rsidRPr="00B92BB8" w:rsidRDefault="006851B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2. in these </w:t>
      </w:r>
      <w:r w:rsidR="00BB74B0" w:rsidRPr="00B92BB8">
        <w:rPr>
          <w:rFonts w:ascii="Times New Roman" w:hAnsi="Times New Roman" w:cs="Times New Roman"/>
          <w:sz w:val="24"/>
          <w:szCs w:val="24"/>
        </w:rPr>
        <w:t>by law</w:t>
      </w:r>
      <w:r w:rsidRPr="00B92BB8">
        <w:rPr>
          <w:rFonts w:ascii="Times New Roman" w:hAnsi="Times New Roman" w:cs="Times New Roman"/>
          <w:sz w:val="24"/>
          <w:szCs w:val="24"/>
        </w:rPr>
        <w:t>-</w:t>
      </w:r>
    </w:p>
    <w:p w14:paraId="01D48FE6" w14:textId="6C33700B" w:rsidR="006851B0" w:rsidRPr="00B92BB8" w:rsidRDefault="006851B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“approved” means approved by the </w:t>
      </w:r>
      <w:r w:rsidR="00BB74B0" w:rsidRPr="00B92BB8">
        <w:rPr>
          <w:rFonts w:ascii="Times New Roman" w:hAnsi="Times New Roman" w:cs="Times New Roman"/>
          <w:color w:val="FF0000"/>
          <w:sz w:val="24"/>
          <w:szCs w:val="24"/>
        </w:rPr>
        <w:t>Council</w:t>
      </w:r>
      <w:r w:rsidRPr="00B92BB8">
        <w:rPr>
          <w:rFonts w:ascii="Times New Roman" w:hAnsi="Times New Roman" w:cs="Times New Roman"/>
          <w:sz w:val="24"/>
          <w:szCs w:val="24"/>
        </w:rPr>
        <w:t>;</w:t>
      </w:r>
    </w:p>
    <w:p w14:paraId="06E0BEFD" w14:textId="1952723E" w:rsidR="009B7D91" w:rsidRPr="00B92BB8" w:rsidRDefault="006851B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“baker</w:t>
      </w:r>
      <w:r w:rsidR="005E2111" w:rsidRPr="00B92BB8">
        <w:rPr>
          <w:rFonts w:ascii="Times New Roman" w:hAnsi="Times New Roman" w:cs="Times New Roman"/>
          <w:sz w:val="24"/>
          <w:szCs w:val="24"/>
        </w:rPr>
        <w:t>y product” means bread , biscui</w:t>
      </w:r>
      <w:r w:rsidRPr="00B92BB8">
        <w:rPr>
          <w:rFonts w:ascii="Times New Roman" w:hAnsi="Times New Roman" w:cs="Times New Roman"/>
          <w:sz w:val="24"/>
          <w:szCs w:val="24"/>
        </w:rPr>
        <w:t xml:space="preserve">ts, rolls, tarts, cakes, pies, </w:t>
      </w:r>
      <w:r w:rsidR="009B7D91" w:rsidRPr="00B92BB8">
        <w:rPr>
          <w:rFonts w:ascii="Times New Roman" w:hAnsi="Times New Roman" w:cs="Times New Roman"/>
          <w:sz w:val="24"/>
          <w:szCs w:val="24"/>
        </w:rPr>
        <w:t>confectionary or food-stuffs of a   similar nature;</w:t>
      </w:r>
    </w:p>
    <w:p w14:paraId="770BAFE5" w14:textId="77777777" w:rsidR="004D25B7" w:rsidRPr="00B92BB8" w:rsidRDefault="009B7D91"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“building by-laws”</w:t>
      </w:r>
      <w:r w:rsidR="004D25B7" w:rsidRPr="00B92BB8">
        <w:rPr>
          <w:rFonts w:ascii="Times New Roman" w:hAnsi="Times New Roman" w:cs="Times New Roman"/>
          <w:sz w:val="24"/>
          <w:szCs w:val="24"/>
        </w:rPr>
        <w:t xml:space="preserve"> means the </w:t>
      </w:r>
      <w:r w:rsidR="004D25B7" w:rsidRPr="00B92BB8">
        <w:rPr>
          <w:rFonts w:ascii="Times New Roman" w:hAnsi="Times New Roman" w:cs="Times New Roman"/>
          <w:color w:val="FF0000"/>
          <w:sz w:val="24"/>
          <w:szCs w:val="24"/>
        </w:rPr>
        <w:t>Model (Building) by-laws;</w:t>
      </w:r>
    </w:p>
    <w:p w14:paraId="1667E90B" w14:textId="35253C37" w:rsidR="009B7D91" w:rsidRPr="00B92BB8" w:rsidRDefault="004D25B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“Council” means </w:t>
      </w:r>
      <w:r w:rsidR="00BB74B0" w:rsidRPr="00B92BB8">
        <w:rPr>
          <w:rFonts w:ascii="Times New Roman" w:hAnsi="Times New Roman" w:cs="Times New Roman"/>
          <w:sz w:val="24"/>
          <w:szCs w:val="24"/>
        </w:rPr>
        <w:t>Manyame Rural District Council</w:t>
      </w:r>
      <w:r w:rsidRPr="00B92BB8">
        <w:rPr>
          <w:rFonts w:ascii="Times New Roman" w:hAnsi="Times New Roman" w:cs="Times New Roman"/>
          <w:sz w:val="24"/>
          <w:szCs w:val="24"/>
        </w:rPr>
        <w:t>;</w:t>
      </w:r>
    </w:p>
    <w:p w14:paraId="2B64006C" w14:textId="77777777" w:rsidR="00F47863" w:rsidRPr="00B92BB8" w:rsidRDefault="00F4786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“equipment” includes apparatus, furnishings, utensils and vehicles;</w:t>
      </w:r>
    </w:p>
    <w:p w14:paraId="3670F644" w14:textId="77777777" w:rsidR="00F47863" w:rsidRPr="00B92BB8" w:rsidRDefault="00F4786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“fee” means the appropriate fee specified in section –</w:t>
      </w:r>
    </w:p>
    <w:p w14:paraId="0D6AE13D" w14:textId="68374955" w:rsidR="00F47863" w:rsidRPr="00B92BB8" w:rsidRDefault="00F4786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“handling” in relation to food,means the manufacture, cooking  or the treatment of food  and includes  the storage or display of food;</w:t>
      </w:r>
    </w:p>
    <w:p w14:paraId="5B83D596" w14:textId="78F36340" w:rsidR="006018A5" w:rsidRPr="00B92BB8" w:rsidRDefault="00340C32" w:rsidP="00AD51D0">
      <w:pPr>
        <w:spacing w:after="0"/>
        <w:ind w:left="1151" w:hanging="10"/>
        <w:rPr>
          <w:rFonts w:ascii="Times New Roman" w:eastAsia="Times New Roman" w:hAnsi="Times New Roman" w:cs="Times New Roman"/>
          <w:sz w:val="24"/>
          <w:szCs w:val="24"/>
        </w:rPr>
      </w:pPr>
      <w:r w:rsidRPr="00B92BB8">
        <w:rPr>
          <w:rFonts w:ascii="Times New Roman" w:hAnsi="Times New Roman" w:cs="Times New Roman"/>
          <w:sz w:val="24"/>
          <w:szCs w:val="24"/>
        </w:rPr>
        <w:t xml:space="preserve">     “</w:t>
      </w:r>
      <w:r w:rsidR="00BB74B0" w:rsidRPr="00B92BB8">
        <w:rPr>
          <w:rFonts w:ascii="Times New Roman" w:hAnsi="Times New Roman" w:cs="Times New Roman"/>
          <w:sz w:val="24"/>
          <w:szCs w:val="24"/>
        </w:rPr>
        <w:t>authorized person</w:t>
      </w:r>
      <w:r w:rsidR="00494AD4" w:rsidRPr="00B92BB8">
        <w:rPr>
          <w:rFonts w:ascii="Times New Roman" w:hAnsi="Times New Roman" w:cs="Times New Roman"/>
          <w:sz w:val="24"/>
          <w:szCs w:val="24"/>
        </w:rPr>
        <w:t>s</w:t>
      </w:r>
      <w:r w:rsidR="006018A5" w:rsidRPr="00B92BB8">
        <w:rPr>
          <w:rFonts w:ascii="Times New Roman" w:eastAsia="Times New Roman" w:hAnsi="Times New Roman" w:cs="Times New Roman"/>
          <w:sz w:val="24"/>
          <w:szCs w:val="24"/>
        </w:rPr>
        <w:t>” means—</w:t>
      </w:r>
    </w:p>
    <w:p w14:paraId="4F300F4B" w14:textId="4411C65B" w:rsidR="006018A5" w:rsidRPr="00B92BB8" w:rsidRDefault="00494AD4" w:rsidP="00AD51D0">
      <w:pPr>
        <w:widowControl w:val="0"/>
        <w:numPr>
          <w:ilvl w:val="0"/>
          <w:numId w:val="36"/>
        </w:numPr>
        <w:autoSpaceDE w:val="0"/>
        <w:autoSpaceDN w:val="0"/>
        <w:spacing w:after="0" w:line="247" w:lineRule="auto"/>
        <w:ind w:right="13" w:hanging="540"/>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a</w:t>
      </w:r>
      <w:r w:rsidR="006018A5" w:rsidRPr="00B92BB8">
        <w:rPr>
          <w:rFonts w:ascii="Times New Roman" w:eastAsia="Times New Roman" w:hAnsi="Times New Roman" w:cs="Times New Roman"/>
          <w:color w:val="FF0000"/>
          <w:sz w:val="24"/>
          <w:szCs w:val="24"/>
        </w:rPr>
        <w:t xml:space="preserve"> police officer;</w:t>
      </w:r>
    </w:p>
    <w:p w14:paraId="01C78166" w14:textId="77777777" w:rsidR="006018A5" w:rsidRPr="00B92BB8" w:rsidRDefault="006018A5" w:rsidP="00AD51D0">
      <w:pPr>
        <w:widowControl w:val="0"/>
        <w:numPr>
          <w:ilvl w:val="0"/>
          <w:numId w:val="36"/>
        </w:numPr>
        <w:autoSpaceDE w:val="0"/>
        <w:autoSpaceDN w:val="0"/>
        <w:spacing w:after="0" w:line="247" w:lineRule="auto"/>
        <w:ind w:right="13" w:hanging="540"/>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a health inspector;</w:t>
      </w:r>
    </w:p>
    <w:p w14:paraId="01703299" w14:textId="25C68429" w:rsidR="00F47863" w:rsidRPr="00B92BB8" w:rsidRDefault="006018A5" w:rsidP="00AD51D0">
      <w:pPr>
        <w:widowControl w:val="0"/>
        <w:numPr>
          <w:ilvl w:val="0"/>
          <w:numId w:val="36"/>
        </w:numPr>
        <w:autoSpaceDE w:val="0"/>
        <w:autoSpaceDN w:val="0"/>
        <w:spacing w:after="0" w:line="247" w:lineRule="auto"/>
        <w:ind w:right="13" w:hanging="540"/>
        <w:rPr>
          <w:rFonts w:ascii="Times New Roman" w:hAnsi="Times New Roman" w:cs="Times New Roman"/>
          <w:sz w:val="24"/>
          <w:szCs w:val="24"/>
        </w:rPr>
      </w:pPr>
      <w:r w:rsidRPr="00B92BB8">
        <w:rPr>
          <w:rFonts w:ascii="Times New Roman" w:eastAsia="Times New Roman" w:hAnsi="Times New Roman" w:cs="Times New Roman"/>
          <w:color w:val="FF0000"/>
          <w:sz w:val="24"/>
          <w:szCs w:val="24"/>
        </w:rPr>
        <w:t xml:space="preserve">any person appointed </w:t>
      </w:r>
      <w:r w:rsidR="000C2A12" w:rsidRPr="00B92BB8">
        <w:rPr>
          <w:rFonts w:ascii="Times New Roman" w:eastAsia="Times New Roman" w:hAnsi="Times New Roman" w:cs="Times New Roman"/>
          <w:color w:val="FF0000"/>
          <w:sz w:val="24"/>
          <w:szCs w:val="24"/>
        </w:rPr>
        <w:t>by council to carry out inspections for the enforcement of this bylaw</w:t>
      </w:r>
      <w:r w:rsidR="00340C32" w:rsidRPr="00B92BB8">
        <w:rPr>
          <w:rFonts w:ascii="Times New Roman" w:hAnsi="Times New Roman" w:cs="Times New Roman"/>
          <w:sz w:val="24"/>
          <w:szCs w:val="24"/>
        </w:rPr>
        <w:t xml:space="preserve"> </w:t>
      </w:r>
    </w:p>
    <w:p w14:paraId="4851B614" w14:textId="2D67F530" w:rsidR="00340C32" w:rsidRPr="00B92BB8" w:rsidRDefault="00340C32"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“License” means a license issued in terms of section 6</w:t>
      </w:r>
      <w:r w:rsidR="005073A9" w:rsidRPr="00B92BB8">
        <w:rPr>
          <w:rFonts w:ascii="Times New Roman" w:hAnsi="Times New Roman" w:cs="Times New Roman"/>
          <w:sz w:val="24"/>
          <w:szCs w:val="24"/>
        </w:rPr>
        <w:t xml:space="preserve"> of this bylaw</w:t>
      </w:r>
    </w:p>
    <w:p w14:paraId="01C2F456" w14:textId="77777777" w:rsidR="00B76A4B" w:rsidRPr="00B92BB8" w:rsidRDefault="00B76A4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“Licensee” means </w:t>
      </w:r>
      <w:r w:rsidR="005E2111" w:rsidRPr="00B92BB8">
        <w:rPr>
          <w:rFonts w:ascii="Times New Roman" w:hAnsi="Times New Roman" w:cs="Times New Roman"/>
          <w:sz w:val="24"/>
          <w:szCs w:val="24"/>
        </w:rPr>
        <w:t>any person</w:t>
      </w:r>
      <w:r w:rsidRPr="00B92BB8">
        <w:rPr>
          <w:rFonts w:ascii="Times New Roman" w:hAnsi="Times New Roman" w:cs="Times New Roman"/>
          <w:sz w:val="24"/>
          <w:szCs w:val="24"/>
        </w:rPr>
        <w:t xml:space="preserve"> who is in the holder of a license;</w:t>
      </w:r>
    </w:p>
    <w:p w14:paraId="2F2448BB" w14:textId="77777777" w:rsidR="00B76A4B" w:rsidRPr="00B92BB8" w:rsidRDefault="00B76A4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“Licensed premises” means premises in respect of which a license is issued;</w:t>
      </w:r>
    </w:p>
    <w:p w14:paraId="0D57EFE7" w14:textId="0B28DB50" w:rsidR="00B76A4B" w:rsidRPr="00B92BB8" w:rsidRDefault="00B76A4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p>
    <w:p w14:paraId="019B2F6A" w14:textId="4BC8E745" w:rsidR="00B76A4B" w:rsidRDefault="00B76A4B" w:rsidP="00AD51D0">
      <w:pPr>
        <w:spacing w:after="0"/>
        <w:rPr>
          <w:rFonts w:ascii="Times New Roman" w:hAnsi="Times New Roman" w:cs="Times New Roman"/>
          <w:sz w:val="24"/>
          <w:szCs w:val="24"/>
        </w:rPr>
      </w:pPr>
    </w:p>
    <w:p w14:paraId="0B50C05F" w14:textId="77777777" w:rsidR="00B92BB8" w:rsidRPr="00B92BB8" w:rsidRDefault="00B92BB8" w:rsidP="00AD51D0">
      <w:pPr>
        <w:spacing w:after="0"/>
        <w:rPr>
          <w:rFonts w:ascii="Times New Roman" w:hAnsi="Times New Roman" w:cs="Times New Roman"/>
          <w:sz w:val="24"/>
          <w:szCs w:val="24"/>
        </w:rPr>
      </w:pPr>
    </w:p>
    <w:p w14:paraId="3976955A" w14:textId="77777777" w:rsidR="00B76A4B" w:rsidRPr="00B92BB8" w:rsidRDefault="00B76A4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Premises to be licensed  </w:t>
      </w:r>
    </w:p>
    <w:p w14:paraId="252A8707" w14:textId="01DF2CF9" w:rsidR="00B76A4B" w:rsidRPr="00B92BB8" w:rsidRDefault="00B76A4B" w:rsidP="00AD51D0">
      <w:pPr>
        <w:spacing w:after="0"/>
        <w:rPr>
          <w:rFonts w:ascii="Times New Roman" w:hAnsi="Times New Roman" w:cs="Times New Roman"/>
          <w:sz w:val="24"/>
          <w:szCs w:val="24"/>
        </w:rPr>
      </w:pPr>
      <w:r w:rsidRPr="00B92BB8">
        <w:rPr>
          <w:rFonts w:ascii="Times New Roman" w:hAnsi="Times New Roman" w:cs="Times New Roman"/>
          <w:sz w:val="24"/>
          <w:szCs w:val="24"/>
        </w:rPr>
        <w:t>3.    (1) No person shall carry on any business specified in the</w:t>
      </w:r>
      <w:r w:rsidR="00CB09AF" w:rsidRPr="00B92BB8">
        <w:rPr>
          <w:rFonts w:ascii="Times New Roman" w:hAnsi="Times New Roman" w:cs="Times New Roman"/>
          <w:sz w:val="24"/>
          <w:szCs w:val="24"/>
        </w:rPr>
        <w:t xml:space="preserve"> Council area</w:t>
      </w:r>
      <w:r w:rsidR="00072046" w:rsidRPr="00B92BB8">
        <w:rPr>
          <w:rFonts w:ascii="Times New Roman" w:hAnsi="Times New Roman" w:cs="Times New Roman"/>
          <w:sz w:val="24"/>
          <w:szCs w:val="24"/>
        </w:rPr>
        <w:t xml:space="preserve"> unless he /she is the holder of a valid </w:t>
      </w:r>
      <w:r w:rsidR="005E2111" w:rsidRPr="00B92BB8">
        <w:rPr>
          <w:rFonts w:ascii="Times New Roman" w:hAnsi="Times New Roman" w:cs="Times New Roman"/>
          <w:sz w:val="24"/>
          <w:szCs w:val="24"/>
        </w:rPr>
        <w:t>licenc</w:t>
      </w:r>
      <w:r w:rsidR="00072046" w:rsidRPr="00B92BB8">
        <w:rPr>
          <w:rFonts w:ascii="Times New Roman" w:hAnsi="Times New Roman" w:cs="Times New Roman"/>
          <w:sz w:val="24"/>
          <w:szCs w:val="24"/>
        </w:rPr>
        <w:t xml:space="preserve">e; or </w:t>
      </w:r>
    </w:p>
    <w:p w14:paraId="6B8AEBD6" w14:textId="77777777" w:rsidR="006375CA" w:rsidRPr="00B92BB8" w:rsidRDefault="006375CA" w:rsidP="00AD51D0">
      <w:pPr>
        <w:pStyle w:val="ListParagraph"/>
        <w:numPr>
          <w:ilvl w:val="0"/>
          <w:numId w:val="2"/>
        </w:numPr>
        <w:spacing w:after="0"/>
        <w:rPr>
          <w:rFonts w:ascii="Times New Roman" w:hAnsi="Times New Roman" w:cs="Times New Roman"/>
          <w:sz w:val="24"/>
          <w:szCs w:val="24"/>
        </w:rPr>
      </w:pPr>
      <w:r w:rsidRPr="00B92BB8">
        <w:rPr>
          <w:rFonts w:ascii="Times New Roman" w:hAnsi="Times New Roman" w:cs="Times New Roman"/>
          <w:sz w:val="24"/>
          <w:szCs w:val="24"/>
        </w:rPr>
        <w:t>Except on the premises specified in such license</w:t>
      </w:r>
    </w:p>
    <w:p w14:paraId="7BE4D0E8" w14:textId="60F57B19" w:rsidR="006375CA" w:rsidRPr="00B92BB8" w:rsidRDefault="006375CA" w:rsidP="00AD51D0">
      <w:pPr>
        <w:spacing w:after="0"/>
        <w:ind w:left="300"/>
        <w:rPr>
          <w:rFonts w:ascii="Times New Roman" w:hAnsi="Times New Roman" w:cs="Times New Roman"/>
          <w:sz w:val="24"/>
          <w:szCs w:val="24"/>
        </w:rPr>
      </w:pPr>
      <w:r w:rsidRPr="00B92BB8">
        <w:rPr>
          <w:rFonts w:ascii="Times New Roman" w:hAnsi="Times New Roman" w:cs="Times New Roman"/>
          <w:sz w:val="24"/>
          <w:szCs w:val="24"/>
        </w:rPr>
        <w:t xml:space="preserve">(2) An application for a license shall be submitted to </w:t>
      </w:r>
      <w:r w:rsidR="006018A5" w:rsidRPr="00B92BB8">
        <w:rPr>
          <w:rFonts w:ascii="Times New Roman" w:hAnsi="Times New Roman" w:cs="Times New Roman"/>
          <w:sz w:val="24"/>
          <w:szCs w:val="24"/>
        </w:rPr>
        <w:t>Council.</w:t>
      </w:r>
    </w:p>
    <w:p w14:paraId="142F5383" w14:textId="77777777" w:rsidR="006375CA" w:rsidRPr="00B92BB8" w:rsidRDefault="006375CA" w:rsidP="00AD51D0">
      <w:pPr>
        <w:spacing w:after="0"/>
        <w:ind w:left="300"/>
        <w:rPr>
          <w:rFonts w:ascii="Times New Roman" w:hAnsi="Times New Roman" w:cs="Times New Roman"/>
          <w:sz w:val="24"/>
          <w:szCs w:val="24"/>
        </w:rPr>
      </w:pPr>
      <w:r w:rsidRPr="00B92BB8">
        <w:rPr>
          <w:rFonts w:ascii="Times New Roman" w:hAnsi="Times New Roman" w:cs="Times New Roman"/>
          <w:sz w:val="24"/>
          <w:szCs w:val="24"/>
        </w:rPr>
        <w:t>Issue of licenses.</w:t>
      </w:r>
    </w:p>
    <w:p w14:paraId="7B53CD65" w14:textId="433D8167" w:rsidR="006375CA" w:rsidRDefault="006375CA" w:rsidP="00AD51D0">
      <w:pPr>
        <w:spacing w:after="0"/>
        <w:rPr>
          <w:rFonts w:ascii="Times New Roman" w:hAnsi="Times New Roman" w:cs="Times New Roman"/>
          <w:sz w:val="24"/>
          <w:szCs w:val="24"/>
        </w:rPr>
      </w:pPr>
      <w:r w:rsidRPr="00B92BB8">
        <w:rPr>
          <w:rFonts w:ascii="Times New Roman" w:hAnsi="Times New Roman" w:cs="Times New Roman"/>
          <w:sz w:val="24"/>
          <w:szCs w:val="24"/>
        </w:rPr>
        <w:t>4 (1) A</w:t>
      </w:r>
      <w:r w:rsidR="006018A5" w:rsidRPr="00B92BB8">
        <w:rPr>
          <w:rFonts w:ascii="Times New Roman" w:hAnsi="Times New Roman" w:cs="Times New Roman"/>
          <w:sz w:val="24"/>
          <w:szCs w:val="24"/>
        </w:rPr>
        <w:t xml:space="preserve"> </w:t>
      </w:r>
      <w:r w:rsidR="00781758" w:rsidRPr="00B92BB8">
        <w:rPr>
          <w:rFonts w:ascii="Times New Roman" w:hAnsi="Times New Roman" w:cs="Times New Roman"/>
          <w:sz w:val="24"/>
          <w:szCs w:val="24"/>
        </w:rPr>
        <w:t>l</w:t>
      </w:r>
      <w:r w:rsidRPr="00B92BB8">
        <w:rPr>
          <w:rFonts w:ascii="Times New Roman" w:hAnsi="Times New Roman" w:cs="Times New Roman"/>
          <w:sz w:val="24"/>
          <w:szCs w:val="24"/>
        </w:rPr>
        <w:t>icence may be issued for any period not exceeding one year, notwithstanding the date of issue,</w:t>
      </w:r>
      <w:r w:rsidR="006D0678" w:rsidRPr="00B92BB8">
        <w:rPr>
          <w:rFonts w:ascii="Times New Roman" w:hAnsi="Times New Roman" w:cs="Times New Roman"/>
          <w:sz w:val="24"/>
          <w:szCs w:val="24"/>
        </w:rPr>
        <w:t>e</w:t>
      </w:r>
      <w:r w:rsidRPr="00B92BB8">
        <w:rPr>
          <w:rFonts w:ascii="Times New Roman" w:hAnsi="Times New Roman" w:cs="Times New Roman"/>
          <w:sz w:val="24"/>
          <w:szCs w:val="24"/>
        </w:rPr>
        <w:t>xpire on the 31</w:t>
      </w:r>
      <w:r w:rsidRPr="00B92BB8">
        <w:rPr>
          <w:rFonts w:ascii="Times New Roman" w:hAnsi="Times New Roman" w:cs="Times New Roman"/>
          <w:sz w:val="24"/>
          <w:szCs w:val="24"/>
          <w:vertAlign w:val="superscript"/>
        </w:rPr>
        <w:t>st</w:t>
      </w:r>
      <w:r w:rsidRPr="00B92BB8">
        <w:rPr>
          <w:rFonts w:ascii="Times New Roman" w:hAnsi="Times New Roman" w:cs="Times New Roman"/>
          <w:sz w:val="24"/>
          <w:szCs w:val="24"/>
        </w:rPr>
        <w:t xml:space="preserve"> December of the year of issue.</w:t>
      </w:r>
    </w:p>
    <w:p w14:paraId="299A3565" w14:textId="77777777" w:rsidR="00AD51D0" w:rsidRPr="00B92BB8" w:rsidRDefault="00AD51D0" w:rsidP="00AD51D0">
      <w:pPr>
        <w:spacing w:after="0"/>
        <w:rPr>
          <w:rFonts w:ascii="Times New Roman" w:hAnsi="Times New Roman" w:cs="Times New Roman"/>
          <w:sz w:val="24"/>
          <w:szCs w:val="24"/>
        </w:rPr>
      </w:pPr>
    </w:p>
    <w:p w14:paraId="204DA789" w14:textId="46671C02" w:rsidR="003D4FE6" w:rsidRPr="00B92BB8" w:rsidRDefault="00B92BB8" w:rsidP="00AD51D0">
      <w:pPr>
        <w:widowControl w:val="0"/>
        <w:autoSpaceDE w:val="0"/>
        <w:autoSpaceDN w:val="0"/>
        <w:spacing w:after="0" w:line="240" w:lineRule="auto"/>
        <w:ind w:left="2160" w:firstLine="720"/>
        <w:rPr>
          <w:rFonts w:ascii="Times New Roman" w:eastAsia="Times New Roman" w:hAnsi="Times New Roman" w:cs="Times New Roman"/>
          <w:i/>
          <w:sz w:val="24"/>
          <w:szCs w:val="24"/>
        </w:rPr>
      </w:pPr>
      <w:r w:rsidRPr="00B92BB8">
        <w:rPr>
          <w:rFonts w:ascii="Times New Roman" w:eastAsia="Times New Roman" w:hAnsi="Times New Roman" w:cs="Times New Roman"/>
          <w:i/>
          <w:sz w:val="24"/>
          <w:szCs w:val="24"/>
        </w:rPr>
        <w:t xml:space="preserve">Application </w:t>
      </w:r>
      <w:r w:rsidRPr="00B92BB8">
        <w:rPr>
          <w:rFonts w:ascii="Times New Roman" w:eastAsia="Times New Roman" w:hAnsi="Times New Roman" w:cs="Times New Roman"/>
          <w:i/>
          <w:spacing w:val="-30"/>
          <w:sz w:val="24"/>
          <w:szCs w:val="24"/>
        </w:rPr>
        <w:t>for</w:t>
      </w:r>
      <w:r w:rsidR="003D4FE6" w:rsidRPr="00B92BB8">
        <w:rPr>
          <w:rFonts w:ascii="Times New Roman" w:eastAsia="Times New Roman" w:hAnsi="Times New Roman" w:cs="Times New Roman"/>
          <w:i/>
          <w:spacing w:val="18"/>
          <w:sz w:val="24"/>
          <w:szCs w:val="24"/>
        </w:rPr>
        <w:t xml:space="preserve"> </w:t>
      </w:r>
      <w:r w:rsidR="003D4FE6" w:rsidRPr="00B92BB8">
        <w:rPr>
          <w:rFonts w:ascii="Times New Roman" w:eastAsia="Times New Roman" w:hAnsi="Times New Roman" w:cs="Times New Roman"/>
          <w:i/>
          <w:sz w:val="24"/>
          <w:szCs w:val="24"/>
        </w:rPr>
        <w:t>licence</w:t>
      </w:r>
    </w:p>
    <w:p w14:paraId="5E210138" w14:textId="69A1703C" w:rsidR="003D4FE6" w:rsidRPr="00B92BB8" w:rsidRDefault="003D4FE6" w:rsidP="00AD51D0">
      <w:pPr>
        <w:pStyle w:val="ListParagraph"/>
        <w:widowControl w:val="0"/>
        <w:numPr>
          <w:ilvl w:val="0"/>
          <w:numId w:val="41"/>
        </w:numPr>
        <w:tabs>
          <w:tab w:val="left" w:pos="1705"/>
        </w:tabs>
        <w:autoSpaceDE w:val="0"/>
        <w:autoSpaceDN w:val="0"/>
        <w:spacing w:before="120" w:after="0" w:line="235" w:lineRule="auto"/>
        <w:rPr>
          <w:rFonts w:ascii="Times New Roman" w:eastAsia="Times New Roman" w:hAnsi="Times New Roman" w:cs="Times New Roman"/>
          <w:sz w:val="24"/>
          <w:szCs w:val="24"/>
        </w:rPr>
      </w:pPr>
      <w:r w:rsidRPr="00B92BB8">
        <w:rPr>
          <w:rFonts w:ascii="Times New Roman" w:eastAsia="Times New Roman" w:hAnsi="Times New Roman" w:cs="Times New Roman"/>
          <w:sz w:val="24"/>
          <w:szCs w:val="24"/>
        </w:rPr>
        <w:t xml:space="preserve">No person shall, in </w:t>
      </w:r>
      <w:bookmarkStart w:id="0" w:name="_Hlk112408829"/>
      <w:r w:rsidRPr="00B92BB8">
        <w:rPr>
          <w:rFonts w:ascii="Times New Roman" w:eastAsia="Times New Roman" w:hAnsi="Times New Roman" w:cs="Times New Roman"/>
          <w:sz w:val="24"/>
          <w:szCs w:val="24"/>
        </w:rPr>
        <w:t>any shop, store or other fixed place of business</w:t>
      </w:r>
      <w:bookmarkEnd w:id="0"/>
      <w:r w:rsidRPr="00B92BB8">
        <w:rPr>
          <w:rFonts w:ascii="Times New Roman" w:eastAsia="Times New Roman" w:hAnsi="Times New Roman" w:cs="Times New Roman"/>
          <w:sz w:val="24"/>
          <w:szCs w:val="24"/>
        </w:rPr>
        <w:t>, carry on the trade or business of selling or letting for hire any goods, except in terms of a licence.</w:t>
      </w:r>
    </w:p>
    <w:p w14:paraId="0189B601" w14:textId="6156FD7F" w:rsidR="00B92BB8" w:rsidRDefault="003D4FE6" w:rsidP="00AD51D0">
      <w:pPr>
        <w:pStyle w:val="ListParagraph"/>
        <w:widowControl w:val="0"/>
        <w:numPr>
          <w:ilvl w:val="0"/>
          <w:numId w:val="38"/>
        </w:numPr>
        <w:autoSpaceDE w:val="0"/>
        <w:autoSpaceDN w:val="0"/>
        <w:spacing w:before="126" w:after="0" w:line="237" w:lineRule="auto"/>
        <w:ind w:left="360" w:firstLine="0"/>
        <w:rPr>
          <w:rFonts w:ascii="Times New Roman" w:eastAsia="Times New Roman" w:hAnsi="Times New Roman" w:cs="Times New Roman"/>
          <w:sz w:val="24"/>
          <w:szCs w:val="24"/>
        </w:rPr>
      </w:pPr>
      <w:r w:rsidRPr="00B92BB8">
        <w:rPr>
          <w:rFonts w:ascii="Times New Roman" w:eastAsia="Times New Roman" w:hAnsi="Times New Roman" w:cs="Times New Roman"/>
          <w:w w:val="105"/>
          <w:sz w:val="24"/>
          <w:szCs w:val="24"/>
        </w:rPr>
        <w:t>On</w:t>
      </w:r>
      <w:r w:rsidRPr="00B92BB8">
        <w:rPr>
          <w:rFonts w:ascii="Times New Roman" w:eastAsia="Times New Roman" w:hAnsi="Times New Roman" w:cs="Times New Roman"/>
          <w:spacing w:val="-18"/>
          <w:w w:val="105"/>
          <w:sz w:val="24"/>
          <w:szCs w:val="24"/>
        </w:rPr>
        <w:t xml:space="preserve"> </w:t>
      </w:r>
      <w:r w:rsidRPr="00B92BB8">
        <w:rPr>
          <w:rFonts w:ascii="Times New Roman" w:eastAsia="Times New Roman" w:hAnsi="Times New Roman" w:cs="Times New Roman"/>
          <w:w w:val="105"/>
          <w:sz w:val="24"/>
          <w:szCs w:val="24"/>
        </w:rPr>
        <w:t>the</w:t>
      </w:r>
      <w:r w:rsidRPr="00B92BB8">
        <w:rPr>
          <w:rFonts w:ascii="Times New Roman" w:eastAsia="Times New Roman" w:hAnsi="Times New Roman" w:cs="Times New Roman"/>
          <w:spacing w:val="-2"/>
          <w:w w:val="105"/>
          <w:sz w:val="24"/>
          <w:szCs w:val="24"/>
        </w:rPr>
        <w:t xml:space="preserve"> </w:t>
      </w:r>
      <w:r w:rsidR="00B92BB8">
        <w:rPr>
          <w:rFonts w:ascii="Times New Roman" w:eastAsia="Times New Roman" w:hAnsi="Times New Roman" w:cs="Times New Roman"/>
          <w:spacing w:val="-2"/>
          <w:w w:val="105"/>
          <w:sz w:val="24"/>
          <w:szCs w:val="24"/>
        </w:rPr>
        <w:t>1</w:t>
      </w:r>
      <w:r w:rsidR="00B92BB8" w:rsidRPr="00B92BB8">
        <w:rPr>
          <w:rFonts w:ascii="Times New Roman" w:eastAsia="Times New Roman" w:hAnsi="Times New Roman" w:cs="Times New Roman"/>
          <w:spacing w:val="-2"/>
          <w:w w:val="105"/>
          <w:sz w:val="24"/>
          <w:szCs w:val="24"/>
          <w:vertAlign w:val="superscript"/>
        </w:rPr>
        <w:t>st</w:t>
      </w:r>
      <w:r w:rsidR="00B92BB8">
        <w:rPr>
          <w:rFonts w:ascii="Times New Roman" w:eastAsia="Times New Roman" w:hAnsi="Times New Roman" w:cs="Times New Roman"/>
          <w:spacing w:val="-2"/>
          <w:w w:val="105"/>
          <w:sz w:val="24"/>
          <w:szCs w:val="24"/>
        </w:rPr>
        <w:t xml:space="preserve"> </w:t>
      </w:r>
      <w:r w:rsidRPr="00B92BB8">
        <w:rPr>
          <w:rFonts w:ascii="Times New Roman" w:eastAsia="Times New Roman" w:hAnsi="Times New Roman" w:cs="Times New Roman"/>
          <w:w w:val="105"/>
          <w:sz w:val="24"/>
          <w:szCs w:val="24"/>
        </w:rPr>
        <w:t xml:space="preserve"> of January</w:t>
      </w:r>
      <w:r w:rsidRPr="00B92BB8">
        <w:rPr>
          <w:rFonts w:ascii="Times New Roman" w:eastAsia="Times New Roman" w:hAnsi="Times New Roman" w:cs="Times New Roman"/>
          <w:spacing w:val="-7"/>
          <w:w w:val="105"/>
          <w:sz w:val="24"/>
          <w:szCs w:val="24"/>
        </w:rPr>
        <w:t xml:space="preserve"> </w:t>
      </w:r>
      <w:r w:rsidRPr="00B92BB8">
        <w:rPr>
          <w:rFonts w:ascii="Times New Roman" w:eastAsia="Times New Roman" w:hAnsi="Times New Roman" w:cs="Times New Roman"/>
          <w:w w:val="105"/>
          <w:sz w:val="24"/>
          <w:szCs w:val="24"/>
        </w:rPr>
        <w:t>in</w:t>
      </w:r>
      <w:r w:rsidRPr="00B92BB8">
        <w:rPr>
          <w:rFonts w:ascii="Times New Roman" w:eastAsia="Times New Roman" w:hAnsi="Times New Roman" w:cs="Times New Roman"/>
          <w:spacing w:val="-26"/>
          <w:w w:val="105"/>
          <w:sz w:val="24"/>
          <w:szCs w:val="24"/>
        </w:rPr>
        <w:t xml:space="preserve"> </w:t>
      </w:r>
      <w:r w:rsidRPr="00B92BB8">
        <w:rPr>
          <w:rFonts w:ascii="Times New Roman" w:eastAsia="Times New Roman" w:hAnsi="Times New Roman" w:cs="Times New Roman"/>
          <w:w w:val="105"/>
          <w:sz w:val="24"/>
          <w:szCs w:val="24"/>
        </w:rPr>
        <w:t>each</w:t>
      </w:r>
      <w:r w:rsidRPr="00B92BB8">
        <w:rPr>
          <w:rFonts w:ascii="Times New Roman" w:eastAsia="Times New Roman" w:hAnsi="Times New Roman" w:cs="Times New Roman"/>
          <w:spacing w:val="-13"/>
          <w:w w:val="105"/>
          <w:sz w:val="24"/>
          <w:szCs w:val="24"/>
        </w:rPr>
        <w:t xml:space="preserve"> </w:t>
      </w:r>
      <w:r w:rsidRPr="00B92BB8">
        <w:rPr>
          <w:rFonts w:ascii="Times New Roman" w:eastAsia="Times New Roman" w:hAnsi="Times New Roman" w:cs="Times New Roman"/>
          <w:w w:val="105"/>
          <w:sz w:val="24"/>
          <w:szCs w:val="24"/>
        </w:rPr>
        <w:t>year the</w:t>
      </w:r>
      <w:r w:rsidRPr="00B92BB8">
        <w:rPr>
          <w:rFonts w:ascii="Times New Roman" w:eastAsia="Times New Roman" w:hAnsi="Times New Roman" w:cs="Times New Roman"/>
          <w:spacing w:val="-29"/>
          <w:w w:val="105"/>
          <w:sz w:val="24"/>
          <w:szCs w:val="24"/>
        </w:rPr>
        <w:t xml:space="preserve"> </w:t>
      </w:r>
      <w:r w:rsidRPr="00B92BB8">
        <w:rPr>
          <w:rFonts w:ascii="Times New Roman" w:eastAsia="Times New Roman" w:hAnsi="Times New Roman" w:cs="Times New Roman"/>
          <w:w w:val="105"/>
          <w:sz w:val="24"/>
          <w:szCs w:val="24"/>
        </w:rPr>
        <w:t>owner of</w:t>
      </w:r>
      <w:r w:rsidRPr="00B92BB8">
        <w:rPr>
          <w:rFonts w:ascii="Times New Roman" w:eastAsia="Times New Roman" w:hAnsi="Times New Roman" w:cs="Times New Roman"/>
          <w:spacing w:val="4"/>
          <w:w w:val="105"/>
          <w:sz w:val="24"/>
          <w:szCs w:val="24"/>
        </w:rPr>
        <w:t xml:space="preserve"> </w:t>
      </w:r>
      <w:r w:rsidRPr="00B92BB8">
        <w:rPr>
          <w:rFonts w:ascii="Times New Roman" w:eastAsia="Times New Roman" w:hAnsi="Times New Roman" w:cs="Times New Roman"/>
          <w:spacing w:val="-19"/>
          <w:w w:val="105"/>
          <w:sz w:val="24"/>
          <w:szCs w:val="24"/>
        </w:rPr>
        <w:t xml:space="preserve"> </w:t>
      </w:r>
      <w:r w:rsidRPr="00B92BB8">
        <w:rPr>
          <w:rFonts w:ascii="Times New Roman" w:eastAsia="Times New Roman" w:hAnsi="Times New Roman" w:cs="Times New Roman"/>
          <w:sz w:val="24"/>
          <w:szCs w:val="24"/>
        </w:rPr>
        <w:t>any shop</w:t>
      </w:r>
      <w:r w:rsidR="00B92BB8">
        <w:rPr>
          <w:rFonts w:ascii="Times New Roman" w:eastAsia="Times New Roman" w:hAnsi="Times New Roman" w:cs="Times New Roman"/>
          <w:sz w:val="24"/>
          <w:szCs w:val="24"/>
        </w:rPr>
        <w:t>, store or other fixed place</w:t>
      </w:r>
    </w:p>
    <w:p w14:paraId="3338A201" w14:textId="7AC0CB1D" w:rsidR="003D4FE6" w:rsidRPr="00B92BB8" w:rsidRDefault="00B92BB8" w:rsidP="00AD51D0">
      <w:pPr>
        <w:pStyle w:val="ListParagraph"/>
        <w:widowControl w:val="0"/>
        <w:autoSpaceDE w:val="0"/>
        <w:autoSpaceDN w:val="0"/>
        <w:spacing w:before="126" w:after="0" w:line="237"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 </w:t>
      </w:r>
      <w:r w:rsidR="003D4FE6" w:rsidRPr="00B92BB8">
        <w:rPr>
          <w:rFonts w:ascii="Times New Roman" w:eastAsia="Times New Roman" w:hAnsi="Times New Roman" w:cs="Times New Roman"/>
          <w:sz w:val="24"/>
          <w:szCs w:val="24"/>
        </w:rPr>
        <w:t>business</w:t>
      </w:r>
      <w:r>
        <w:rPr>
          <w:rFonts w:ascii="Times New Roman" w:eastAsia="Times New Roman" w:hAnsi="Times New Roman" w:cs="Times New Roman"/>
          <w:sz w:val="24"/>
          <w:szCs w:val="24"/>
        </w:rPr>
        <w:t xml:space="preserve"> </w:t>
      </w:r>
      <w:r w:rsidR="003D4FE6" w:rsidRPr="00B92BB8">
        <w:rPr>
          <w:rFonts w:ascii="Times New Roman" w:eastAsia="Times New Roman" w:hAnsi="Times New Roman" w:cs="Times New Roman"/>
          <w:sz w:val="24"/>
          <w:szCs w:val="24"/>
        </w:rPr>
        <w:t xml:space="preserve">is required to take out or renew a licence in terms of this by law. </w:t>
      </w:r>
    </w:p>
    <w:p w14:paraId="1EABBFFB" w14:textId="31C063E4" w:rsidR="003D4FE6" w:rsidRPr="00B92BB8" w:rsidRDefault="003819F8" w:rsidP="00AD51D0">
      <w:pPr>
        <w:widowControl w:val="0"/>
        <w:tabs>
          <w:tab w:val="left" w:pos="1991"/>
        </w:tabs>
        <w:autoSpaceDE w:val="0"/>
        <w:autoSpaceDN w:val="0"/>
        <w:spacing w:before="171" w:after="0" w:line="249" w:lineRule="auto"/>
        <w:ind w:left="360" w:hanging="360"/>
        <w:rPr>
          <w:rFonts w:ascii="Times New Roman" w:eastAsia="Times New Roman" w:hAnsi="Times New Roman" w:cs="Times New Roman"/>
          <w:sz w:val="24"/>
          <w:szCs w:val="24"/>
        </w:rPr>
      </w:pPr>
      <w:r w:rsidRPr="00B92BB8">
        <w:rPr>
          <w:rFonts w:ascii="Times New Roman" w:eastAsia="Times New Roman" w:hAnsi="Times New Roman" w:cs="Times New Roman"/>
          <w:spacing w:val="-1"/>
          <w:w w:val="105"/>
          <w:sz w:val="24"/>
          <w:szCs w:val="24"/>
        </w:rPr>
        <w:t>(3)</w:t>
      </w:r>
      <w:r w:rsidR="003D4FE6" w:rsidRPr="00B92BB8">
        <w:rPr>
          <w:rFonts w:ascii="Times New Roman" w:eastAsia="Times New Roman" w:hAnsi="Times New Roman" w:cs="Times New Roman"/>
          <w:spacing w:val="-1"/>
          <w:w w:val="105"/>
          <w:sz w:val="24"/>
          <w:szCs w:val="24"/>
        </w:rPr>
        <w:t>The</w:t>
      </w:r>
      <w:r w:rsidR="003D4FE6" w:rsidRPr="00B92BB8">
        <w:rPr>
          <w:rFonts w:ascii="Times New Roman" w:eastAsia="Times New Roman" w:hAnsi="Times New Roman" w:cs="Times New Roman"/>
          <w:spacing w:val="13"/>
          <w:w w:val="105"/>
          <w:sz w:val="24"/>
          <w:szCs w:val="24"/>
        </w:rPr>
        <w:t xml:space="preserve"> </w:t>
      </w:r>
      <w:r w:rsidR="003D4FE6" w:rsidRPr="00B92BB8">
        <w:rPr>
          <w:rFonts w:ascii="Times New Roman" w:eastAsia="Times New Roman" w:hAnsi="Times New Roman" w:cs="Times New Roman"/>
          <w:spacing w:val="-1"/>
          <w:w w:val="105"/>
          <w:sz w:val="24"/>
          <w:szCs w:val="24"/>
        </w:rPr>
        <w:t>period</w:t>
      </w:r>
      <w:r w:rsidR="003D4FE6" w:rsidRPr="00B92BB8">
        <w:rPr>
          <w:rFonts w:ascii="Times New Roman" w:eastAsia="Times New Roman" w:hAnsi="Times New Roman" w:cs="Times New Roman"/>
          <w:spacing w:val="-13"/>
          <w:w w:val="105"/>
          <w:sz w:val="24"/>
          <w:szCs w:val="24"/>
        </w:rPr>
        <w:t xml:space="preserve"> </w:t>
      </w:r>
      <w:r w:rsidR="003D4FE6" w:rsidRPr="00B92BB8">
        <w:rPr>
          <w:rFonts w:ascii="Times New Roman" w:eastAsia="Times New Roman" w:hAnsi="Times New Roman" w:cs="Times New Roman"/>
          <w:spacing w:val="-1"/>
          <w:w w:val="105"/>
          <w:sz w:val="24"/>
          <w:szCs w:val="24"/>
        </w:rPr>
        <w:t>of</w:t>
      </w:r>
      <w:r w:rsidR="003D4FE6" w:rsidRPr="00B92BB8">
        <w:rPr>
          <w:rFonts w:ascii="Times New Roman" w:eastAsia="Times New Roman" w:hAnsi="Times New Roman" w:cs="Times New Roman"/>
          <w:spacing w:val="-7"/>
          <w:w w:val="105"/>
          <w:sz w:val="24"/>
          <w:szCs w:val="24"/>
        </w:rPr>
        <w:t xml:space="preserve"> </w:t>
      </w:r>
      <w:r w:rsidR="003D4FE6" w:rsidRPr="00B92BB8">
        <w:rPr>
          <w:rFonts w:ascii="Times New Roman" w:eastAsia="Times New Roman" w:hAnsi="Times New Roman" w:cs="Times New Roman"/>
          <w:spacing w:val="-1"/>
          <w:w w:val="105"/>
          <w:sz w:val="24"/>
          <w:szCs w:val="24"/>
        </w:rPr>
        <w:t>validity</w:t>
      </w:r>
      <w:r w:rsidR="003D4FE6" w:rsidRPr="00B92BB8">
        <w:rPr>
          <w:rFonts w:ascii="Times New Roman" w:eastAsia="Times New Roman" w:hAnsi="Times New Roman" w:cs="Times New Roman"/>
          <w:spacing w:val="5"/>
          <w:w w:val="105"/>
          <w:sz w:val="24"/>
          <w:szCs w:val="24"/>
        </w:rPr>
        <w:t xml:space="preserve"> </w:t>
      </w:r>
      <w:r w:rsidR="003D4FE6" w:rsidRPr="00B92BB8">
        <w:rPr>
          <w:rFonts w:ascii="Times New Roman" w:eastAsia="Times New Roman" w:hAnsi="Times New Roman" w:cs="Times New Roman"/>
          <w:spacing w:val="-1"/>
          <w:w w:val="105"/>
          <w:sz w:val="24"/>
          <w:szCs w:val="24"/>
        </w:rPr>
        <w:t>of</w:t>
      </w:r>
      <w:r w:rsidR="003D4FE6" w:rsidRPr="00B92BB8">
        <w:rPr>
          <w:rFonts w:ascii="Times New Roman" w:eastAsia="Times New Roman" w:hAnsi="Times New Roman" w:cs="Times New Roman"/>
          <w:spacing w:val="-5"/>
          <w:w w:val="105"/>
          <w:sz w:val="24"/>
          <w:szCs w:val="24"/>
        </w:rPr>
        <w:t xml:space="preserve"> </w:t>
      </w:r>
      <w:r w:rsidR="003D4FE6" w:rsidRPr="00B92BB8">
        <w:rPr>
          <w:rFonts w:ascii="Times New Roman" w:eastAsia="Times New Roman" w:hAnsi="Times New Roman" w:cs="Times New Roman"/>
          <w:spacing w:val="-1"/>
          <w:w w:val="105"/>
          <w:sz w:val="24"/>
          <w:szCs w:val="24"/>
        </w:rPr>
        <w:t>every</w:t>
      </w:r>
      <w:r w:rsidR="003D4FE6" w:rsidRPr="00B92BB8">
        <w:rPr>
          <w:rFonts w:ascii="Times New Roman" w:eastAsia="Times New Roman" w:hAnsi="Times New Roman" w:cs="Times New Roman"/>
          <w:spacing w:val="-17"/>
          <w:w w:val="105"/>
          <w:sz w:val="24"/>
          <w:szCs w:val="24"/>
        </w:rPr>
        <w:t xml:space="preserve"> </w:t>
      </w:r>
      <w:r w:rsidR="003D4FE6" w:rsidRPr="00B92BB8">
        <w:rPr>
          <w:rFonts w:ascii="Times New Roman" w:eastAsia="Times New Roman" w:hAnsi="Times New Roman" w:cs="Times New Roman"/>
          <w:spacing w:val="-1"/>
          <w:w w:val="105"/>
          <w:sz w:val="24"/>
          <w:szCs w:val="24"/>
        </w:rPr>
        <w:t>licence</w:t>
      </w:r>
      <w:r w:rsidR="003D4FE6" w:rsidRPr="00B92BB8">
        <w:rPr>
          <w:rFonts w:ascii="Times New Roman" w:eastAsia="Times New Roman" w:hAnsi="Times New Roman" w:cs="Times New Roman"/>
          <w:spacing w:val="-7"/>
          <w:w w:val="105"/>
          <w:sz w:val="24"/>
          <w:szCs w:val="24"/>
        </w:rPr>
        <w:t xml:space="preserve"> </w:t>
      </w:r>
      <w:r w:rsidR="003D4FE6" w:rsidRPr="00B92BB8">
        <w:rPr>
          <w:rFonts w:ascii="Times New Roman" w:eastAsia="Times New Roman" w:hAnsi="Times New Roman" w:cs="Times New Roman"/>
          <w:w w:val="105"/>
          <w:sz w:val="24"/>
          <w:szCs w:val="24"/>
        </w:rPr>
        <w:t>shall</w:t>
      </w:r>
      <w:r w:rsidR="003D4FE6" w:rsidRPr="00B92BB8">
        <w:rPr>
          <w:rFonts w:ascii="Times New Roman" w:eastAsia="Times New Roman" w:hAnsi="Times New Roman" w:cs="Times New Roman"/>
          <w:spacing w:val="-9"/>
          <w:w w:val="105"/>
          <w:sz w:val="24"/>
          <w:szCs w:val="24"/>
        </w:rPr>
        <w:t xml:space="preserve"> </w:t>
      </w:r>
      <w:r w:rsidR="003D4FE6" w:rsidRPr="00B92BB8">
        <w:rPr>
          <w:rFonts w:ascii="Times New Roman" w:eastAsia="Times New Roman" w:hAnsi="Times New Roman" w:cs="Times New Roman"/>
          <w:w w:val="105"/>
          <w:sz w:val="24"/>
          <w:szCs w:val="24"/>
        </w:rPr>
        <w:t>terminate</w:t>
      </w:r>
      <w:r w:rsidR="003D4FE6" w:rsidRPr="00B92BB8">
        <w:rPr>
          <w:rFonts w:ascii="Times New Roman" w:eastAsia="Times New Roman" w:hAnsi="Times New Roman" w:cs="Times New Roman"/>
          <w:spacing w:val="-16"/>
          <w:w w:val="105"/>
          <w:sz w:val="24"/>
          <w:szCs w:val="24"/>
        </w:rPr>
        <w:t xml:space="preserve"> </w:t>
      </w:r>
      <w:r w:rsidR="003D4FE6" w:rsidRPr="00B92BB8">
        <w:rPr>
          <w:rFonts w:ascii="Times New Roman" w:eastAsia="Times New Roman" w:hAnsi="Times New Roman" w:cs="Times New Roman"/>
          <w:w w:val="105"/>
          <w:sz w:val="24"/>
          <w:szCs w:val="24"/>
        </w:rPr>
        <w:t>on the</w:t>
      </w:r>
      <w:r w:rsidR="00CB0A4D" w:rsidRPr="00B92BB8">
        <w:rPr>
          <w:rFonts w:ascii="Times New Roman" w:eastAsia="Times New Roman" w:hAnsi="Times New Roman" w:cs="Times New Roman"/>
          <w:w w:val="105"/>
          <w:sz w:val="24"/>
          <w:szCs w:val="24"/>
        </w:rPr>
        <w:t xml:space="preserve"> 31</w:t>
      </w:r>
      <w:r w:rsidR="00CB0A4D" w:rsidRPr="00B92BB8">
        <w:rPr>
          <w:rFonts w:ascii="Times New Roman" w:eastAsia="Times New Roman" w:hAnsi="Times New Roman" w:cs="Times New Roman"/>
          <w:w w:val="105"/>
          <w:sz w:val="24"/>
          <w:szCs w:val="24"/>
          <w:vertAlign w:val="superscript"/>
        </w:rPr>
        <w:t>st</w:t>
      </w:r>
      <w:r w:rsidR="00CB0A4D" w:rsidRPr="00B92BB8">
        <w:rPr>
          <w:rFonts w:ascii="Times New Roman" w:eastAsia="Times New Roman" w:hAnsi="Times New Roman" w:cs="Times New Roman"/>
          <w:w w:val="105"/>
          <w:sz w:val="24"/>
          <w:szCs w:val="24"/>
        </w:rPr>
        <w:t xml:space="preserve"> </w:t>
      </w:r>
      <w:r w:rsidR="003D4FE6" w:rsidRPr="00B92BB8">
        <w:rPr>
          <w:rFonts w:ascii="Times New Roman" w:eastAsia="Times New Roman" w:hAnsi="Times New Roman" w:cs="Times New Roman"/>
          <w:sz w:val="24"/>
          <w:szCs w:val="24"/>
        </w:rPr>
        <w:t>December</w:t>
      </w:r>
      <w:r w:rsidR="003D4FE6" w:rsidRPr="00B92BB8">
        <w:rPr>
          <w:rFonts w:ascii="Times New Roman" w:eastAsia="Times New Roman" w:hAnsi="Times New Roman" w:cs="Times New Roman"/>
          <w:spacing w:val="6"/>
          <w:sz w:val="24"/>
          <w:szCs w:val="24"/>
        </w:rPr>
        <w:t xml:space="preserve"> </w:t>
      </w:r>
      <w:r w:rsidR="003D4FE6" w:rsidRPr="00B92BB8">
        <w:rPr>
          <w:rFonts w:ascii="Times New Roman" w:eastAsia="Times New Roman" w:hAnsi="Times New Roman" w:cs="Times New Roman"/>
          <w:sz w:val="24"/>
          <w:szCs w:val="24"/>
        </w:rPr>
        <w:t>in the</w:t>
      </w:r>
      <w:r w:rsidR="003D4FE6" w:rsidRPr="00B92BB8">
        <w:rPr>
          <w:rFonts w:ascii="Times New Roman" w:eastAsia="Times New Roman" w:hAnsi="Times New Roman" w:cs="Times New Roman"/>
          <w:spacing w:val="5"/>
          <w:sz w:val="24"/>
          <w:szCs w:val="24"/>
        </w:rPr>
        <w:t xml:space="preserve"> </w:t>
      </w:r>
      <w:r w:rsidR="003D4FE6" w:rsidRPr="00B92BB8">
        <w:rPr>
          <w:rFonts w:ascii="Times New Roman" w:eastAsia="Times New Roman" w:hAnsi="Times New Roman" w:cs="Times New Roman"/>
          <w:sz w:val="24"/>
          <w:szCs w:val="24"/>
        </w:rPr>
        <w:t>year</w:t>
      </w:r>
      <w:r w:rsidR="003D4FE6" w:rsidRPr="00B92BB8">
        <w:rPr>
          <w:rFonts w:ascii="Times New Roman" w:eastAsia="Times New Roman" w:hAnsi="Times New Roman" w:cs="Times New Roman"/>
          <w:spacing w:val="-13"/>
          <w:sz w:val="24"/>
          <w:szCs w:val="24"/>
        </w:rPr>
        <w:t xml:space="preserve"> </w:t>
      </w:r>
      <w:r w:rsidR="003D4FE6" w:rsidRPr="00B92BB8">
        <w:rPr>
          <w:rFonts w:ascii="Times New Roman" w:eastAsia="Times New Roman" w:hAnsi="Times New Roman" w:cs="Times New Roman"/>
          <w:sz w:val="24"/>
          <w:szCs w:val="24"/>
        </w:rPr>
        <w:t>of</w:t>
      </w:r>
      <w:r w:rsidR="003D4FE6" w:rsidRPr="00B92BB8">
        <w:rPr>
          <w:rFonts w:ascii="Times New Roman" w:eastAsia="Times New Roman" w:hAnsi="Times New Roman" w:cs="Times New Roman"/>
          <w:spacing w:val="-1"/>
          <w:sz w:val="24"/>
          <w:szCs w:val="24"/>
        </w:rPr>
        <w:t xml:space="preserve"> </w:t>
      </w:r>
      <w:r w:rsidR="003D4FE6" w:rsidRPr="00B92BB8">
        <w:rPr>
          <w:rFonts w:ascii="Times New Roman" w:eastAsia="Times New Roman" w:hAnsi="Times New Roman" w:cs="Times New Roman"/>
          <w:sz w:val="24"/>
          <w:szCs w:val="24"/>
        </w:rPr>
        <w:t>issue.</w:t>
      </w:r>
    </w:p>
    <w:p w14:paraId="3DF0BBD4" w14:textId="424CAD16" w:rsidR="003D4FE6" w:rsidRPr="00B92BB8" w:rsidRDefault="003819F8" w:rsidP="00AD51D0">
      <w:pPr>
        <w:widowControl w:val="0"/>
        <w:tabs>
          <w:tab w:val="left" w:pos="360"/>
        </w:tabs>
        <w:autoSpaceDE w:val="0"/>
        <w:autoSpaceDN w:val="0"/>
        <w:spacing w:before="171" w:after="0" w:line="249" w:lineRule="auto"/>
        <w:rPr>
          <w:rFonts w:ascii="Times New Roman" w:eastAsia="Times New Roman" w:hAnsi="Times New Roman" w:cs="Times New Roman"/>
          <w:sz w:val="24"/>
          <w:szCs w:val="24"/>
        </w:rPr>
      </w:pPr>
      <w:r w:rsidRPr="00B92BB8">
        <w:rPr>
          <w:rFonts w:ascii="Times New Roman" w:eastAsia="Times New Roman" w:hAnsi="Times New Roman" w:cs="Times New Roman"/>
          <w:w w:val="105"/>
          <w:sz w:val="24"/>
          <w:szCs w:val="24"/>
        </w:rPr>
        <w:t>(4)</w:t>
      </w:r>
      <w:r w:rsidR="003D4FE6" w:rsidRPr="00B92BB8">
        <w:rPr>
          <w:rFonts w:ascii="Times New Roman" w:eastAsia="Times New Roman" w:hAnsi="Times New Roman" w:cs="Times New Roman"/>
          <w:w w:val="105"/>
          <w:sz w:val="24"/>
          <w:szCs w:val="24"/>
        </w:rPr>
        <w:t>The</w:t>
      </w:r>
      <w:r w:rsidR="003D4FE6" w:rsidRPr="00B92BB8">
        <w:rPr>
          <w:rFonts w:ascii="Times New Roman" w:eastAsia="Times New Roman" w:hAnsi="Times New Roman" w:cs="Times New Roman"/>
          <w:spacing w:val="-25"/>
          <w:w w:val="105"/>
          <w:sz w:val="24"/>
          <w:szCs w:val="24"/>
        </w:rPr>
        <w:t xml:space="preserve"> </w:t>
      </w:r>
      <w:r w:rsidR="003D4FE6" w:rsidRPr="00B92BB8">
        <w:rPr>
          <w:rFonts w:ascii="Times New Roman" w:eastAsia="Times New Roman" w:hAnsi="Times New Roman" w:cs="Times New Roman"/>
          <w:w w:val="105"/>
          <w:sz w:val="24"/>
          <w:szCs w:val="24"/>
        </w:rPr>
        <w:t>application</w:t>
      </w:r>
      <w:r w:rsidR="003D4FE6" w:rsidRPr="00B92BB8">
        <w:rPr>
          <w:rFonts w:ascii="Times New Roman" w:eastAsia="Times New Roman" w:hAnsi="Times New Roman" w:cs="Times New Roman"/>
          <w:spacing w:val="-11"/>
          <w:w w:val="105"/>
          <w:sz w:val="24"/>
          <w:szCs w:val="24"/>
        </w:rPr>
        <w:t xml:space="preserve"> </w:t>
      </w:r>
      <w:r w:rsidR="003D4FE6" w:rsidRPr="00B92BB8">
        <w:rPr>
          <w:rFonts w:ascii="Times New Roman" w:eastAsia="Times New Roman" w:hAnsi="Times New Roman" w:cs="Times New Roman"/>
          <w:w w:val="105"/>
          <w:sz w:val="24"/>
          <w:szCs w:val="24"/>
        </w:rPr>
        <w:t>for</w:t>
      </w:r>
      <w:r w:rsidR="003D4FE6" w:rsidRPr="00B92BB8">
        <w:rPr>
          <w:rFonts w:ascii="Times New Roman" w:eastAsia="Times New Roman" w:hAnsi="Times New Roman" w:cs="Times New Roman"/>
          <w:spacing w:val="-15"/>
          <w:w w:val="105"/>
          <w:sz w:val="24"/>
          <w:szCs w:val="24"/>
        </w:rPr>
        <w:t xml:space="preserve"> </w:t>
      </w:r>
      <w:r w:rsidR="003D4FE6" w:rsidRPr="00B92BB8">
        <w:rPr>
          <w:rFonts w:ascii="Times New Roman" w:eastAsia="Times New Roman" w:hAnsi="Times New Roman" w:cs="Times New Roman"/>
          <w:w w:val="105"/>
          <w:sz w:val="24"/>
          <w:szCs w:val="24"/>
        </w:rPr>
        <w:t>a</w:t>
      </w:r>
      <w:r w:rsidR="003D4FE6" w:rsidRPr="00B92BB8">
        <w:rPr>
          <w:rFonts w:ascii="Times New Roman" w:eastAsia="Times New Roman" w:hAnsi="Times New Roman" w:cs="Times New Roman"/>
          <w:spacing w:val="-26"/>
          <w:w w:val="105"/>
          <w:sz w:val="24"/>
          <w:szCs w:val="24"/>
        </w:rPr>
        <w:t xml:space="preserve"> </w:t>
      </w:r>
      <w:r w:rsidR="003D4FE6" w:rsidRPr="00B92BB8">
        <w:rPr>
          <w:rFonts w:ascii="Times New Roman" w:eastAsia="Times New Roman" w:hAnsi="Times New Roman" w:cs="Times New Roman"/>
          <w:w w:val="105"/>
          <w:sz w:val="24"/>
          <w:szCs w:val="24"/>
        </w:rPr>
        <w:t>licence</w:t>
      </w:r>
      <w:r w:rsidR="003D4FE6" w:rsidRPr="00B92BB8">
        <w:rPr>
          <w:rFonts w:ascii="Times New Roman" w:eastAsia="Times New Roman" w:hAnsi="Times New Roman" w:cs="Times New Roman"/>
          <w:spacing w:val="-27"/>
          <w:w w:val="105"/>
          <w:sz w:val="24"/>
          <w:szCs w:val="24"/>
        </w:rPr>
        <w:t xml:space="preserve"> </w:t>
      </w:r>
      <w:r w:rsidR="003D4FE6" w:rsidRPr="00B92BB8">
        <w:rPr>
          <w:rFonts w:ascii="Times New Roman" w:eastAsia="Times New Roman" w:hAnsi="Times New Roman" w:cs="Times New Roman"/>
          <w:w w:val="105"/>
          <w:sz w:val="24"/>
          <w:szCs w:val="24"/>
        </w:rPr>
        <w:t>under</w:t>
      </w:r>
      <w:r w:rsidR="003D4FE6" w:rsidRPr="00B92BB8">
        <w:rPr>
          <w:rFonts w:ascii="Times New Roman" w:eastAsia="Times New Roman" w:hAnsi="Times New Roman" w:cs="Times New Roman"/>
          <w:spacing w:val="-19"/>
          <w:w w:val="105"/>
          <w:sz w:val="24"/>
          <w:szCs w:val="24"/>
        </w:rPr>
        <w:t xml:space="preserve"> </w:t>
      </w:r>
      <w:r w:rsidR="003D4FE6" w:rsidRPr="00B92BB8">
        <w:rPr>
          <w:rFonts w:ascii="Times New Roman" w:eastAsia="Times New Roman" w:hAnsi="Times New Roman" w:cs="Times New Roman"/>
          <w:w w:val="105"/>
          <w:sz w:val="24"/>
          <w:szCs w:val="24"/>
        </w:rPr>
        <w:t>these</w:t>
      </w:r>
      <w:r w:rsidR="003D4FE6" w:rsidRPr="00B92BB8">
        <w:rPr>
          <w:rFonts w:ascii="Times New Roman" w:eastAsia="Times New Roman" w:hAnsi="Times New Roman" w:cs="Times New Roman"/>
          <w:spacing w:val="-9"/>
          <w:w w:val="105"/>
          <w:sz w:val="24"/>
          <w:szCs w:val="24"/>
        </w:rPr>
        <w:t xml:space="preserve"> </w:t>
      </w:r>
      <w:r w:rsidR="003D4FE6" w:rsidRPr="00B92BB8">
        <w:rPr>
          <w:rFonts w:ascii="Times New Roman" w:eastAsia="Times New Roman" w:hAnsi="Times New Roman" w:cs="Times New Roman"/>
          <w:w w:val="105"/>
          <w:sz w:val="24"/>
          <w:szCs w:val="24"/>
        </w:rPr>
        <w:t>by-laws</w:t>
      </w:r>
      <w:r w:rsidR="003D4FE6" w:rsidRPr="00B92BB8">
        <w:rPr>
          <w:rFonts w:ascii="Times New Roman" w:eastAsia="Times New Roman" w:hAnsi="Times New Roman" w:cs="Times New Roman"/>
          <w:spacing w:val="-50"/>
          <w:w w:val="105"/>
          <w:sz w:val="24"/>
          <w:szCs w:val="24"/>
        </w:rPr>
        <w:t xml:space="preserve">       </w:t>
      </w:r>
      <w:r w:rsidR="00CB09AF" w:rsidRPr="00B92BB8">
        <w:rPr>
          <w:rFonts w:ascii="Times New Roman" w:eastAsia="Times New Roman" w:hAnsi="Times New Roman" w:cs="Times New Roman"/>
          <w:spacing w:val="-50"/>
          <w:w w:val="105"/>
          <w:sz w:val="24"/>
          <w:szCs w:val="24"/>
        </w:rPr>
        <w:t xml:space="preserve"> </w:t>
      </w:r>
      <w:r w:rsidR="003D4FE6" w:rsidRPr="00B92BB8">
        <w:rPr>
          <w:rFonts w:ascii="Times New Roman" w:eastAsia="Times New Roman" w:hAnsi="Times New Roman" w:cs="Times New Roman"/>
          <w:spacing w:val="-1"/>
          <w:w w:val="105"/>
          <w:sz w:val="24"/>
          <w:szCs w:val="24"/>
        </w:rPr>
        <w:t>shall</w:t>
      </w:r>
      <w:r w:rsidR="003D4FE6" w:rsidRPr="00B92BB8">
        <w:rPr>
          <w:rFonts w:ascii="Times New Roman" w:eastAsia="Times New Roman" w:hAnsi="Times New Roman" w:cs="Times New Roman"/>
          <w:spacing w:val="20"/>
          <w:w w:val="105"/>
          <w:sz w:val="24"/>
          <w:szCs w:val="24"/>
        </w:rPr>
        <w:t xml:space="preserve"> </w:t>
      </w:r>
      <w:r w:rsidR="003D4FE6" w:rsidRPr="00B92BB8">
        <w:rPr>
          <w:rFonts w:ascii="Times New Roman" w:eastAsia="Times New Roman" w:hAnsi="Times New Roman" w:cs="Times New Roman"/>
          <w:spacing w:val="-1"/>
          <w:w w:val="105"/>
          <w:sz w:val="24"/>
          <w:szCs w:val="24"/>
        </w:rPr>
        <w:t>be</w:t>
      </w:r>
      <w:r w:rsidR="003D4FE6" w:rsidRPr="00B92BB8">
        <w:rPr>
          <w:rFonts w:ascii="Times New Roman" w:eastAsia="Times New Roman" w:hAnsi="Times New Roman" w:cs="Times New Roman"/>
          <w:spacing w:val="-21"/>
          <w:w w:val="105"/>
          <w:sz w:val="24"/>
          <w:szCs w:val="24"/>
        </w:rPr>
        <w:t xml:space="preserve"> </w:t>
      </w:r>
      <w:r w:rsidR="003D4FE6" w:rsidRPr="00B92BB8">
        <w:rPr>
          <w:rFonts w:ascii="Times New Roman" w:eastAsia="Times New Roman" w:hAnsi="Times New Roman" w:cs="Times New Roman"/>
          <w:spacing w:val="-1"/>
          <w:w w:val="105"/>
          <w:sz w:val="24"/>
          <w:szCs w:val="24"/>
        </w:rPr>
        <w:t>made</w:t>
      </w:r>
      <w:r w:rsidR="003D4FE6" w:rsidRPr="00B92BB8">
        <w:rPr>
          <w:rFonts w:ascii="Times New Roman" w:eastAsia="Times New Roman" w:hAnsi="Times New Roman" w:cs="Times New Roman"/>
          <w:spacing w:val="2"/>
          <w:w w:val="105"/>
          <w:sz w:val="24"/>
          <w:szCs w:val="24"/>
        </w:rPr>
        <w:t xml:space="preserve"> </w:t>
      </w:r>
      <w:r w:rsidR="003D4FE6" w:rsidRPr="00B92BB8">
        <w:rPr>
          <w:rFonts w:ascii="Times New Roman" w:eastAsia="Times New Roman" w:hAnsi="Times New Roman" w:cs="Times New Roman"/>
          <w:spacing w:val="-1"/>
          <w:w w:val="105"/>
          <w:sz w:val="24"/>
          <w:szCs w:val="24"/>
        </w:rPr>
        <w:t>by</w:t>
      </w:r>
      <w:r w:rsidR="003D4FE6" w:rsidRPr="00B92BB8">
        <w:rPr>
          <w:rFonts w:ascii="Times New Roman" w:eastAsia="Times New Roman" w:hAnsi="Times New Roman" w:cs="Times New Roman"/>
          <w:spacing w:val="-8"/>
          <w:w w:val="105"/>
          <w:sz w:val="24"/>
          <w:szCs w:val="24"/>
        </w:rPr>
        <w:t xml:space="preserve"> </w:t>
      </w:r>
      <w:r w:rsidR="003D4FE6" w:rsidRPr="00B92BB8">
        <w:rPr>
          <w:rFonts w:ascii="Times New Roman" w:eastAsia="Times New Roman" w:hAnsi="Times New Roman" w:cs="Times New Roman"/>
          <w:w w:val="105"/>
          <w:sz w:val="24"/>
          <w:szCs w:val="24"/>
        </w:rPr>
        <w:t>the</w:t>
      </w:r>
      <w:r w:rsidR="003D4FE6" w:rsidRPr="00B92BB8">
        <w:rPr>
          <w:rFonts w:ascii="Times New Roman" w:eastAsia="Times New Roman" w:hAnsi="Times New Roman" w:cs="Times New Roman"/>
          <w:spacing w:val="-33"/>
          <w:w w:val="105"/>
          <w:sz w:val="24"/>
          <w:szCs w:val="24"/>
        </w:rPr>
        <w:t xml:space="preserve"> </w:t>
      </w:r>
      <w:r w:rsidR="003D4FE6" w:rsidRPr="00B92BB8">
        <w:rPr>
          <w:rFonts w:ascii="Times New Roman" w:eastAsia="Times New Roman" w:hAnsi="Times New Roman" w:cs="Times New Roman"/>
          <w:w w:val="105"/>
          <w:sz w:val="24"/>
          <w:szCs w:val="24"/>
        </w:rPr>
        <w:t>owner</w:t>
      </w:r>
      <w:r w:rsidR="00CB09AF" w:rsidRPr="00B92BB8">
        <w:rPr>
          <w:rFonts w:ascii="Times New Roman" w:eastAsia="Times New Roman" w:hAnsi="Times New Roman" w:cs="Times New Roman"/>
          <w:w w:val="105"/>
          <w:sz w:val="24"/>
          <w:szCs w:val="24"/>
        </w:rPr>
        <w:t>/his/her agent or tenant</w:t>
      </w:r>
      <w:r w:rsidR="003D4FE6" w:rsidRPr="00B92BB8">
        <w:rPr>
          <w:rFonts w:ascii="Times New Roman" w:eastAsia="Times New Roman" w:hAnsi="Times New Roman" w:cs="Times New Roman"/>
          <w:w w:val="105"/>
          <w:sz w:val="24"/>
          <w:szCs w:val="24"/>
        </w:rPr>
        <w:t xml:space="preserve"> to the</w:t>
      </w:r>
      <w:r w:rsidR="003D4FE6" w:rsidRPr="00B92BB8">
        <w:rPr>
          <w:rFonts w:ascii="Times New Roman" w:eastAsia="Times New Roman" w:hAnsi="Times New Roman" w:cs="Times New Roman"/>
          <w:spacing w:val="-26"/>
          <w:w w:val="105"/>
          <w:sz w:val="24"/>
          <w:szCs w:val="24"/>
        </w:rPr>
        <w:t xml:space="preserve"> </w:t>
      </w:r>
      <w:r w:rsidR="003D4FE6" w:rsidRPr="00B92BB8">
        <w:rPr>
          <w:rFonts w:ascii="Times New Roman" w:eastAsia="Times New Roman" w:hAnsi="Times New Roman" w:cs="Times New Roman"/>
          <w:w w:val="105"/>
          <w:sz w:val="24"/>
          <w:szCs w:val="24"/>
        </w:rPr>
        <w:t xml:space="preserve">Council </w:t>
      </w:r>
      <w:r w:rsidR="003D4FE6" w:rsidRPr="00B92BB8">
        <w:rPr>
          <w:rFonts w:ascii="Times New Roman" w:eastAsia="Times New Roman" w:hAnsi="Times New Roman" w:cs="Times New Roman"/>
          <w:spacing w:val="-8"/>
          <w:w w:val="105"/>
          <w:sz w:val="24"/>
          <w:szCs w:val="24"/>
        </w:rPr>
        <w:t xml:space="preserve"> </w:t>
      </w:r>
      <w:r w:rsidR="003D4FE6" w:rsidRPr="00B92BB8">
        <w:rPr>
          <w:rFonts w:ascii="Times New Roman" w:eastAsia="Times New Roman" w:hAnsi="Times New Roman" w:cs="Times New Roman"/>
          <w:w w:val="105"/>
          <w:sz w:val="24"/>
          <w:szCs w:val="24"/>
        </w:rPr>
        <w:t>and</w:t>
      </w:r>
      <w:r w:rsidR="003D4FE6" w:rsidRPr="00B92BB8">
        <w:rPr>
          <w:rFonts w:ascii="Times New Roman" w:eastAsia="Times New Roman" w:hAnsi="Times New Roman" w:cs="Times New Roman"/>
          <w:spacing w:val="-50"/>
          <w:w w:val="105"/>
          <w:sz w:val="24"/>
          <w:szCs w:val="24"/>
        </w:rPr>
        <w:t xml:space="preserve"> </w:t>
      </w:r>
      <w:ins w:id="1" w:author="Admin" w:date="2022-02-13T04:15:00Z">
        <w:r w:rsidR="003D4FE6" w:rsidRPr="00B92BB8">
          <w:rPr>
            <w:rFonts w:ascii="Times New Roman" w:eastAsia="Times New Roman" w:hAnsi="Times New Roman" w:cs="Times New Roman"/>
            <w:spacing w:val="-50"/>
            <w:w w:val="105"/>
            <w:sz w:val="24"/>
            <w:szCs w:val="24"/>
          </w:rPr>
          <w:t xml:space="preserve">   </w:t>
        </w:r>
      </w:ins>
      <w:r w:rsidR="003D4FE6" w:rsidRPr="00B92BB8">
        <w:rPr>
          <w:rFonts w:ascii="Times New Roman" w:eastAsia="Times New Roman" w:hAnsi="Times New Roman" w:cs="Times New Roman"/>
          <w:w w:val="105"/>
          <w:sz w:val="24"/>
          <w:szCs w:val="24"/>
        </w:rPr>
        <w:t>shall</w:t>
      </w:r>
      <w:r w:rsidR="003D4FE6" w:rsidRPr="00B92BB8">
        <w:rPr>
          <w:rFonts w:ascii="Times New Roman" w:eastAsia="Times New Roman" w:hAnsi="Times New Roman" w:cs="Times New Roman"/>
          <w:spacing w:val="10"/>
          <w:w w:val="105"/>
          <w:sz w:val="24"/>
          <w:szCs w:val="24"/>
        </w:rPr>
        <w:t xml:space="preserve"> </w:t>
      </w:r>
      <w:r w:rsidR="003D4FE6" w:rsidRPr="00B92BB8">
        <w:rPr>
          <w:rFonts w:ascii="Times New Roman" w:eastAsia="Times New Roman" w:hAnsi="Times New Roman" w:cs="Times New Roman"/>
          <w:w w:val="105"/>
          <w:sz w:val="24"/>
          <w:szCs w:val="24"/>
        </w:rPr>
        <w:t>be</w:t>
      </w:r>
      <w:r w:rsidR="003D4FE6" w:rsidRPr="00B92BB8">
        <w:rPr>
          <w:rFonts w:ascii="Times New Roman" w:eastAsia="Times New Roman" w:hAnsi="Times New Roman" w:cs="Times New Roman"/>
          <w:spacing w:val="-13"/>
          <w:w w:val="105"/>
          <w:sz w:val="24"/>
          <w:szCs w:val="24"/>
        </w:rPr>
        <w:t xml:space="preserve"> </w:t>
      </w:r>
      <w:r w:rsidR="003D4FE6" w:rsidRPr="00B92BB8">
        <w:rPr>
          <w:rFonts w:ascii="Times New Roman" w:eastAsia="Times New Roman" w:hAnsi="Times New Roman" w:cs="Times New Roman"/>
          <w:w w:val="105"/>
          <w:sz w:val="24"/>
          <w:szCs w:val="24"/>
        </w:rPr>
        <w:t>accompanied</w:t>
      </w:r>
      <w:r w:rsidR="003D4FE6" w:rsidRPr="00B92BB8">
        <w:rPr>
          <w:rFonts w:ascii="Times New Roman" w:eastAsia="Times New Roman" w:hAnsi="Times New Roman" w:cs="Times New Roman"/>
          <w:spacing w:val="23"/>
          <w:w w:val="105"/>
          <w:sz w:val="24"/>
          <w:szCs w:val="24"/>
        </w:rPr>
        <w:t xml:space="preserve"> </w:t>
      </w:r>
      <w:r w:rsidR="003D4FE6" w:rsidRPr="00B92BB8">
        <w:rPr>
          <w:rFonts w:ascii="Times New Roman" w:eastAsia="Times New Roman" w:hAnsi="Times New Roman" w:cs="Times New Roman"/>
          <w:w w:val="105"/>
          <w:sz w:val="24"/>
          <w:szCs w:val="24"/>
        </w:rPr>
        <w:t>by-</w:t>
      </w:r>
    </w:p>
    <w:p w14:paraId="279A7863" w14:textId="2F7ECB82" w:rsidR="003819F8" w:rsidRPr="00B92BB8" w:rsidRDefault="003D4FE6" w:rsidP="00AD51D0">
      <w:pPr>
        <w:widowControl w:val="0"/>
        <w:autoSpaceDE w:val="0"/>
        <w:autoSpaceDN w:val="0"/>
        <w:spacing w:before="171" w:after="0" w:line="240" w:lineRule="auto"/>
        <w:ind w:left="360"/>
        <w:rPr>
          <w:rFonts w:ascii="Times New Roman" w:eastAsia="Times New Roman" w:hAnsi="Times New Roman" w:cs="Times New Roman"/>
          <w:spacing w:val="4"/>
          <w:w w:val="110"/>
          <w:sz w:val="24"/>
          <w:szCs w:val="24"/>
        </w:rPr>
      </w:pPr>
      <w:r w:rsidRPr="00B92BB8">
        <w:rPr>
          <w:rFonts w:ascii="Times New Roman" w:eastAsia="Times New Roman" w:hAnsi="Times New Roman" w:cs="Times New Roman"/>
          <w:w w:val="105"/>
          <w:sz w:val="24"/>
          <w:szCs w:val="24"/>
        </w:rPr>
        <w:t>1.New licence application</w:t>
      </w:r>
      <w:r w:rsidRPr="00B92BB8">
        <w:rPr>
          <w:rFonts w:ascii="Times New Roman" w:eastAsia="Times New Roman" w:hAnsi="Times New Roman" w:cs="Times New Roman"/>
          <w:spacing w:val="4"/>
          <w:w w:val="110"/>
          <w:sz w:val="24"/>
          <w:szCs w:val="24"/>
        </w:rPr>
        <w:t xml:space="preserve"> should be accompanied</w:t>
      </w:r>
      <w:r w:rsidR="00F3630B" w:rsidRPr="00B92BB8">
        <w:rPr>
          <w:rFonts w:ascii="Times New Roman" w:eastAsia="Times New Roman" w:hAnsi="Times New Roman" w:cs="Times New Roman"/>
          <w:spacing w:val="4"/>
          <w:w w:val="110"/>
          <w:sz w:val="24"/>
          <w:szCs w:val="24"/>
        </w:rPr>
        <w:t xml:space="preserve"> by</w:t>
      </w:r>
      <w:r w:rsidR="003819F8" w:rsidRPr="00B92BB8">
        <w:rPr>
          <w:rFonts w:ascii="Times New Roman" w:eastAsia="Times New Roman" w:hAnsi="Times New Roman" w:cs="Times New Roman"/>
          <w:spacing w:val="4"/>
          <w:w w:val="110"/>
          <w:sz w:val="24"/>
          <w:szCs w:val="24"/>
        </w:rPr>
        <w:t>:</w:t>
      </w:r>
    </w:p>
    <w:p w14:paraId="788777A5" w14:textId="0B400EF3" w:rsidR="003D4FE6" w:rsidRPr="00B92BB8" w:rsidRDefault="003819F8"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spacing w:val="4"/>
          <w:w w:val="110"/>
          <w:sz w:val="24"/>
          <w:szCs w:val="24"/>
        </w:rPr>
        <w:t>(a)</w:t>
      </w:r>
      <w:r w:rsidR="003D4FE6" w:rsidRPr="00B92BB8">
        <w:rPr>
          <w:rFonts w:ascii="Times New Roman" w:eastAsia="Times New Roman" w:hAnsi="Times New Roman" w:cs="Times New Roman"/>
          <w:spacing w:val="4"/>
          <w:w w:val="110"/>
          <w:sz w:val="24"/>
          <w:szCs w:val="24"/>
        </w:rPr>
        <w:t xml:space="preserve">an application </w:t>
      </w:r>
      <w:r w:rsidR="003D4FE6" w:rsidRPr="00B92BB8">
        <w:rPr>
          <w:rFonts w:ascii="Times New Roman" w:eastAsia="Times New Roman" w:hAnsi="Times New Roman" w:cs="Times New Roman"/>
          <w:color w:val="FF0000"/>
          <w:spacing w:val="4"/>
          <w:w w:val="110"/>
          <w:sz w:val="24"/>
          <w:szCs w:val="24"/>
        </w:rPr>
        <w:t>form</w:t>
      </w:r>
      <w:r w:rsidR="00F3630B" w:rsidRPr="00B92BB8">
        <w:rPr>
          <w:rFonts w:ascii="Times New Roman" w:eastAsia="Times New Roman" w:hAnsi="Times New Roman" w:cs="Times New Roman"/>
          <w:color w:val="FF0000"/>
          <w:spacing w:val="4"/>
          <w:w w:val="110"/>
          <w:sz w:val="24"/>
          <w:szCs w:val="24"/>
        </w:rPr>
        <w:t xml:space="preserve"> for each business trade </w:t>
      </w:r>
    </w:p>
    <w:p w14:paraId="0005EC02" w14:textId="6198EB1F" w:rsidR="003D4FE6" w:rsidRPr="00B92BB8" w:rsidRDefault="003819F8"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spacing w:val="4"/>
          <w:w w:val="110"/>
          <w:sz w:val="24"/>
          <w:szCs w:val="24"/>
        </w:rPr>
        <w:t>(b)</w:t>
      </w:r>
      <w:r w:rsidR="003D4FE6" w:rsidRPr="00B92BB8">
        <w:rPr>
          <w:rFonts w:ascii="Times New Roman" w:eastAsia="Times New Roman" w:hAnsi="Times New Roman" w:cs="Times New Roman"/>
          <w:spacing w:val="4"/>
          <w:w w:val="110"/>
          <w:sz w:val="24"/>
          <w:szCs w:val="24"/>
        </w:rPr>
        <w:t xml:space="preserve">current health inspection report, </w:t>
      </w:r>
    </w:p>
    <w:p w14:paraId="7E3BADF6" w14:textId="347596E4" w:rsidR="003D4FE6" w:rsidRPr="00B92BB8" w:rsidRDefault="003819F8"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spacing w:val="4"/>
          <w:w w:val="110"/>
          <w:sz w:val="24"/>
          <w:szCs w:val="24"/>
        </w:rPr>
        <w:t>(c)</w:t>
      </w:r>
      <w:r w:rsidR="003D4FE6" w:rsidRPr="00B92BB8">
        <w:rPr>
          <w:rFonts w:ascii="Times New Roman" w:eastAsia="Times New Roman" w:hAnsi="Times New Roman" w:cs="Times New Roman"/>
          <w:spacing w:val="4"/>
          <w:w w:val="110"/>
          <w:sz w:val="24"/>
          <w:szCs w:val="24"/>
        </w:rPr>
        <w:t>the requisite fees</w:t>
      </w:r>
      <w:r w:rsidR="003D4FE6" w:rsidRPr="00B92BB8">
        <w:rPr>
          <w:rFonts w:ascii="Times New Roman" w:eastAsia="Times New Roman" w:hAnsi="Times New Roman" w:cs="Times New Roman"/>
          <w:sz w:val="24"/>
          <w:szCs w:val="24"/>
        </w:rPr>
        <w:t>;</w:t>
      </w:r>
      <w:r w:rsidR="003D4FE6" w:rsidRPr="00B92BB8">
        <w:rPr>
          <w:rFonts w:ascii="Times New Roman" w:eastAsia="Times New Roman" w:hAnsi="Times New Roman" w:cs="Times New Roman"/>
          <w:spacing w:val="-13"/>
          <w:sz w:val="24"/>
          <w:szCs w:val="24"/>
        </w:rPr>
        <w:t xml:space="preserve"> </w:t>
      </w:r>
    </w:p>
    <w:p w14:paraId="528DC123" w14:textId="7A662FC5" w:rsidR="003D4FE6" w:rsidRPr="00B92BB8" w:rsidRDefault="00CB0A4D"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sz w:val="24"/>
          <w:szCs w:val="24"/>
        </w:rPr>
        <w:lastRenderedPageBreak/>
        <w:t>(d)</w:t>
      </w:r>
      <w:r w:rsidR="003D4FE6" w:rsidRPr="00B92BB8">
        <w:rPr>
          <w:rFonts w:ascii="Times New Roman" w:eastAsia="Times New Roman" w:hAnsi="Times New Roman" w:cs="Times New Roman"/>
          <w:sz w:val="24"/>
          <w:szCs w:val="24"/>
        </w:rPr>
        <w:t>proof that the provisions of any other enactment relating to the trade or business for which the licence is required have been complied with</w:t>
      </w:r>
      <w:r w:rsidR="00CB09AF" w:rsidRPr="00B92BB8">
        <w:rPr>
          <w:rFonts w:ascii="Times New Roman" w:eastAsia="Times New Roman" w:hAnsi="Times New Roman" w:cs="Times New Roman"/>
          <w:sz w:val="24"/>
          <w:szCs w:val="24"/>
        </w:rPr>
        <w:t>;</w:t>
      </w:r>
    </w:p>
    <w:p w14:paraId="23372C6A" w14:textId="62A50DA1" w:rsidR="003D4FE6" w:rsidRPr="00B92BB8" w:rsidRDefault="00CB0A4D"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sz w:val="24"/>
          <w:szCs w:val="24"/>
        </w:rPr>
        <w:t>(e)</w:t>
      </w:r>
      <w:r w:rsidR="003D4FE6" w:rsidRPr="00B92BB8">
        <w:rPr>
          <w:rFonts w:ascii="Times New Roman" w:eastAsia="Times New Roman" w:hAnsi="Times New Roman" w:cs="Times New Roman"/>
          <w:sz w:val="24"/>
          <w:szCs w:val="24"/>
        </w:rPr>
        <w:t>sub lease agreement between the owner and the tenant if the business premises is leased out</w:t>
      </w:r>
      <w:r w:rsidR="00CB09AF" w:rsidRPr="00B92BB8">
        <w:rPr>
          <w:rFonts w:ascii="Times New Roman" w:eastAsia="Times New Roman" w:hAnsi="Times New Roman" w:cs="Times New Roman"/>
          <w:sz w:val="24"/>
          <w:szCs w:val="24"/>
        </w:rPr>
        <w:t>;</w:t>
      </w:r>
      <w:r w:rsidR="003D4FE6" w:rsidRPr="00B92BB8">
        <w:rPr>
          <w:rFonts w:ascii="Times New Roman" w:eastAsia="Times New Roman" w:hAnsi="Times New Roman" w:cs="Times New Roman"/>
          <w:sz w:val="24"/>
          <w:szCs w:val="24"/>
        </w:rPr>
        <w:t xml:space="preserve"> </w:t>
      </w:r>
    </w:p>
    <w:p w14:paraId="118BD2CB" w14:textId="301ABB87" w:rsidR="00F3630B" w:rsidRPr="00B92BB8" w:rsidRDefault="00CB0A4D" w:rsidP="00AD51D0">
      <w:pPr>
        <w:widowControl w:val="0"/>
        <w:tabs>
          <w:tab w:val="left" w:pos="2176"/>
        </w:tabs>
        <w:autoSpaceDE w:val="0"/>
        <w:autoSpaceDN w:val="0"/>
        <w:spacing w:before="116" w:after="0" w:line="240" w:lineRule="auto"/>
        <w:ind w:left="360"/>
        <w:rPr>
          <w:rFonts w:ascii="Times New Roman" w:eastAsia="Times New Roman" w:hAnsi="Times New Roman" w:cs="Times New Roman"/>
          <w:sz w:val="24"/>
          <w:szCs w:val="24"/>
        </w:rPr>
      </w:pPr>
      <w:r w:rsidRPr="00B92BB8">
        <w:rPr>
          <w:rFonts w:ascii="Times New Roman" w:eastAsia="Times New Roman" w:hAnsi="Times New Roman" w:cs="Times New Roman"/>
          <w:w w:val="110"/>
          <w:sz w:val="24"/>
          <w:szCs w:val="24"/>
        </w:rPr>
        <w:t>(f)</w:t>
      </w:r>
      <w:r w:rsidR="003D4FE6" w:rsidRPr="00B92BB8">
        <w:rPr>
          <w:rFonts w:ascii="Times New Roman" w:eastAsia="Times New Roman" w:hAnsi="Times New Roman" w:cs="Times New Roman"/>
          <w:w w:val="110"/>
          <w:sz w:val="24"/>
          <w:szCs w:val="24"/>
        </w:rPr>
        <w:t>clearance of payment of levies and rates</w:t>
      </w:r>
    </w:p>
    <w:p w14:paraId="6C1AF8B4"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p>
    <w:p w14:paraId="61C3FEA2"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 xml:space="preserve">2. license renewal application, </w:t>
      </w:r>
    </w:p>
    <w:p w14:paraId="370C86C3"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 xml:space="preserve">(a) the expired licence, </w:t>
      </w:r>
    </w:p>
    <w:p w14:paraId="769AAE9E"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 xml:space="preserve">(b) requisite fees and </w:t>
      </w:r>
    </w:p>
    <w:p w14:paraId="2729E40D"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(c) a health inspection report.</w:t>
      </w:r>
    </w:p>
    <w:p w14:paraId="0D1E9BEB"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(d) sub lease agreement between the owner and the tenant.</w:t>
      </w:r>
    </w:p>
    <w:p w14:paraId="0A1882C9" w14:textId="736D217B" w:rsidR="00F3630B"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(e) clearance of payment of levies and rates.</w:t>
      </w:r>
    </w:p>
    <w:p w14:paraId="25CD48B8" w14:textId="77777777" w:rsidR="003D4FE6" w:rsidRPr="00B92BB8" w:rsidRDefault="003D4FE6" w:rsidP="00AD51D0">
      <w:pPr>
        <w:widowControl w:val="0"/>
        <w:tabs>
          <w:tab w:val="left" w:pos="3136"/>
        </w:tabs>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 xml:space="preserve"> </w:t>
      </w:r>
    </w:p>
    <w:p w14:paraId="67FB2B61" w14:textId="36211E9D" w:rsidR="003D4FE6" w:rsidRPr="00B92BB8" w:rsidRDefault="003D4FE6" w:rsidP="00AD51D0">
      <w:pPr>
        <w:widowControl w:val="0"/>
        <w:autoSpaceDE w:val="0"/>
        <w:autoSpaceDN w:val="0"/>
        <w:spacing w:before="1" w:after="0" w:line="244" w:lineRule="auto"/>
        <w:ind w:left="360"/>
        <w:rPr>
          <w:rFonts w:ascii="Times New Roman" w:eastAsia="Times New Roman" w:hAnsi="Times New Roman" w:cs="Times New Roman"/>
          <w:w w:val="110"/>
          <w:sz w:val="24"/>
          <w:szCs w:val="24"/>
        </w:rPr>
      </w:pPr>
      <w:r w:rsidRPr="00B92BB8">
        <w:rPr>
          <w:rFonts w:ascii="Times New Roman" w:eastAsia="Times New Roman" w:hAnsi="Times New Roman" w:cs="Times New Roman"/>
          <w:w w:val="110"/>
          <w:sz w:val="24"/>
          <w:szCs w:val="24"/>
        </w:rPr>
        <w:t xml:space="preserve">3. </w:t>
      </w:r>
      <w:r w:rsidRPr="00B92BB8">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20F2CBC" wp14:editId="0B33E7FD">
                <wp:simplePos x="0" y="0"/>
                <wp:positionH relativeFrom="page">
                  <wp:posOffset>1718310</wp:posOffset>
                </wp:positionH>
                <wp:positionV relativeFrom="paragraph">
                  <wp:posOffset>420370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0">
                          <a:solidFill>
                            <a:srgbClr val="D1DA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2F0CEB"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5.3pt,33.1pt" to="135.3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" strokecolor="#d1dadd" strokeweight="0">
                <w10:wrap anchorx="page"/>
              </v:line>
            </w:pict>
          </mc:Fallback>
        </mc:AlternateContent>
      </w:r>
      <w:r w:rsidRPr="00B92BB8">
        <w:rPr>
          <w:rFonts w:ascii="Times New Roman" w:eastAsia="Times New Roman" w:hAnsi="Times New Roman" w:cs="Times New Roman"/>
          <w:w w:val="110"/>
          <w:sz w:val="24"/>
          <w:szCs w:val="24"/>
        </w:rPr>
        <w:t>(5)The licence fees as prescribed in the  council budget or by Councils resolution.</w:t>
      </w:r>
    </w:p>
    <w:p w14:paraId="6CD41C46" w14:textId="078DA69C" w:rsidR="003D4FE6" w:rsidRPr="00B92BB8" w:rsidRDefault="003D4FE6" w:rsidP="00AD51D0">
      <w:pPr>
        <w:spacing w:after="0" w:line="247" w:lineRule="auto"/>
        <w:ind w:left="360" w:right="13"/>
        <w:rPr>
          <w:rFonts w:ascii="Times New Roman" w:hAnsi="Times New Roman" w:cs="Times New Roman"/>
          <w:sz w:val="24"/>
          <w:szCs w:val="24"/>
        </w:rPr>
      </w:pPr>
      <w:r w:rsidRPr="00B92BB8">
        <w:rPr>
          <w:rFonts w:ascii="Times New Roman" w:eastAsia="Times New Roman" w:hAnsi="Times New Roman" w:cs="Times New Roman"/>
          <w:w w:val="110"/>
          <w:sz w:val="24"/>
          <w:szCs w:val="24"/>
        </w:rPr>
        <w:t xml:space="preserve">6 (a) </w:t>
      </w:r>
      <w:r w:rsidRPr="00B92BB8">
        <w:rPr>
          <w:rFonts w:ascii="Times New Roman" w:eastAsia="Times New Roman" w:hAnsi="Times New Roman" w:cs="Times New Roman"/>
          <w:sz w:val="24"/>
          <w:szCs w:val="24"/>
        </w:rPr>
        <w:t>Any person who fails to take out or renew a licence within one month of the date on which he becomes liable to take out or renew the licence shall be liable to a penalty as prescribed in the councils budget.</w:t>
      </w:r>
    </w:p>
    <w:p w14:paraId="58FB8351" w14:textId="77777777" w:rsidR="009768F7" w:rsidRPr="00B92BB8" w:rsidRDefault="009768F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(2)A license shall be issued –</w:t>
      </w:r>
    </w:p>
    <w:p w14:paraId="74203868" w14:textId="1E4F636D" w:rsidR="009768F7" w:rsidRPr="00B92BB8" w:rsidRDefault="009768F7" w:rsidP="00AD51D0">
      <w:pPr>
        <w:pStyle w:val="ListParagraph"/>
        <w:numPr>
          <w:ilvl w:val="0"/>
          <w:numId w:val="3"/>
        </w:numPr>
        <w:spacing w:after="0"/>
        <w:rPr>
          <w:rFonts w:ascii="Times New Roman" w:hAnsi="Times New Roman" w:cs="Times New Roman"/>
          <w:sz w:val="24"/>
          <w:szCs w:val="24"/>
        </w:rPr>
      </w:pPr>
      <w:r w:rsidRPr="00B92BB8">
        <w:rPr>
          <w:rFonts w:ascii="Times New Roman" w:hAnsi="Times New Roman" w:cs="Times New Roman"/>
          <w:sz w:val="24"/>
          <w:szCs w:val="24"/>
        </w:rPr>
        <w:t xml:space="preserve">If </w:t>
      </w:r>
      <w:r w:rsidR="003D4FE6" w:rsidRPr="00B92BB8">
        <w:rPr>
          <w:rFonts w:ascii="Times New Roman" w:hAnsi="Times New Roman" w:cs="Times New Roman"/>
          <w:sz w:val="24"/>
          <w:szCs w:val="24"/>
        </w:rPr>
        <w:t>Council is satisfied</w:t>
      </w:r>
      <w:r w:rsidR="000F7643" w:rsidRPr="00B92BB8">
        <w:rPr>
          <w:rFonts w:ascii="Times New Roman" w:hAnsi="Times New Roman" w:cs="Times New Roman"/>
          <w:sz w:val="24"/>
          <w:szCs w:val="24"/>
        </w:rPr>
        <w:t xml:space="preserve"> </w:t>
      </w:r>
      <w:r w:rsidR="000F7643" w:rsidRPr="00B92BB8">
        <w:rPr>
          <w:rFonts w:ascii="Times New Roman" w:hAnsi="Times New Roman" w:cs="Times New Roman"/>
          <w:color w:val="FF0000"/>
          <w:sz w:val="24"/>
          <w:szCs w:val="24"/>
        </w:rPr>
        <w:t>that all requirements have been met.</w:t>
      </w:r>
    </w:p>
    <w:p w14:paraId="1320D676" w14:textId="2C44FAB5" w:rsidR="002D3A13" w:rsidRPr="00B92BB8" w:rsidRDefault="009768F7" w:rsidP="00AD51D0">
      <w:pPr>
        <w:pStyle w:val="ListParagraph"/>
        <w:numPr>
          <w:ilvl w:val="0"/>
          <w:numId w:val="3"/>
        </w:numPr>
        <w:spacing w:after="0"/>
        <w:rPr>
          <w:rFonts w:ascii="Times New Roman" w:hAnsi="Times New Roman" w:cs="Times New Roman"/>
          <w:sz w:val="24"/>
          <w:szCs w:val="24"/>
        </w:rPr>
      </w:pPr>
      <w:r w:rsidRPr="00B92BB8">
        <w:rPr>
          <w:rFonts w:ascii="Times New Roman" w:hAnsi="Times New Roman" w:cs="Times New Roman"/>
          <w:sz w:val="24"/>
          <w:szCs w:val="24"/>
        </w:rPr>
        <w:t>upon payment of an appropriate</w:t>
      </w:r>
      <w:r w:rsidR="003D4FE6" w:rsidRPr="00B92BB8">
        <w:rPr>
          <w:rFonts w:ascii="Times New Roman" w:hAnsi="Times New Roman" w:cs="Times New Roman"/>
          <w:sz w:val="24"/>
          <w:szCs w:val="24"/>
        </w:rPr>
        <w:t xml:space="preserve"> fee.</w:t>
      </w:r>
      <w:r w:rsidRPr="00B92BB8">
        <w:rPr>
          <w:rFonts w:ascii="Times New Roman" w:hAnsi="Times New Roman" w:cs="Times New Roman"/>
          <w:sz w:val="24"/>
          <w:szCs w:val="24"/>
        </w:rPr>
        <w:t xml:space="preserve">   </w:t>
      </w:r>
    </w:p>
    <w:p w14:paraId="10459844" w14:textId="0C9901DD" w:rsidR="00141837" w:rsidRDefault="002D3A1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D0678"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3</w:t>
      </w:r>
      <w:r w:rsidR="006D0678" w:rsidRPr="00B92BB8">
        <w:rPr>
          <w:rFonts w:ascii="Times New Roman" w:hAnsi="Times New Roman" w:cs="Times New Roman"/>
          <w:sz w:val="24"/>
          <w:szCs w:val="24"/>
        </w:rPr>
        <w:t xml:space="preserve">)A license shall subject to the provisions of these by-laws and any other applicable law, authorize </w:t>
      </w:r>
      <w:r w:rsidR="00B92BB8">
        <w:rPr>
          <w:rFonts w:ascii="Times New Roman" w:hAnsi="Times New Roman" w:cs="Times New Roman"/>
          <w:sz w:val="24"/>
          <w:szCs w:val="24"/>
        </w:rPr>
        <w:t>th</w:t>
      </w:r>
      <w:r w:rsidR="006D0678" w:rsidRPr="00B92BB8">
        <w:rPr>
          <w:rFonts w:ascii="Times New Roman" w:hAnsi="Times New Roman" w:cs="Times New Roman"/>
          <w:sz w:val="24"/>
          <w:szCs w:val="24"/>
        </w:rPr>
        <w:t>e license</w:t>
      </w:r>
      <w:r w:rsidR="000F7643" w:rsidRPr="00B92BB8">
        <w:rPr>
          <w:rFonts w:ascii="Times New Roman" w:hAnsi="Times New Roman" w:cs="Times New Roman"/>
          <w:sz w:val="24"/>
          <w:szCs w:val="24"/>
        </w:rPr>
        <w:t>e</w:t>
      </w:r>
      <w:r w:rsidR="006D0678" w:rsidRPr="00B92BB8">
        <w:rPr>
          <w:rFonts w:ascii="Times New Roman" w:hAnsi="Times New Roman" w:cs="Times New Roman"/>
          <w:sz w:val="24"/>
          <w:szCs w:val="24"/>
        </w:rPr>
        <w:t xml:space="preserve"> </w:t>
      </w:r>
      <w:r w:rsidR="00F7215A" w:rsidRPr="00B92BB8">
        <w:rPr>
          <w:rFonts w:ascii="Times New Roman" w:hAnsi="Times New Roman" w:cs="Times New Roman"/>
          <w:sz w:val="24"/>
          <w:szCs w:val="24"/>
        </w:rPr>
        <w:t xml:space="preserve">to carry on the business or use the premises specified in the license at the premises </w:t>
      </w:r>
      <w:r w:rsidR="00141837" w:rsidRPr="00B92BB8">
        <w:rPr>
          <w:rFonts w:ascii="Times New Roman" w:hAnsi="Times New Roman" w:cs="Times New Roman"/>
          <w:sz w:val="24"/>
          <w:szCs w:val="24"/>
        </w:rPr>
        <w:t>and for the period specified therein.</w:t>
      </w:r>
    </w:p>
    <w:p w14:paraId="146D20AB" w14:textId="77777777" w:rsidR="00B92BB8" w:rsidRDefault="00B92BB8" w:rsidP="00AD51D0">
      <w:pPr>
        <w:pStyle w:val="ListParagraph"/>
        <w:numPr>
          <w:ilvl w:val="0"/>
          <w:numId w:val="43"/>
        </w:numPr>
        <w:spacing w:after="0"/>
        <w:rPr>
          <w:rFonts w:ascii="Times New Roman" w:hAnsi="Times New Roman" w:cs="Times New Roman"/>
          <w:color w:val="FF0000"/>
          <w:sz w:val="24"/>
          <w:szCs w:val="24"/>
        </w:rPr>
      </w:pPr>
      <w:r>
        <w:rPr>
          <w:rFonts w:ascii="Times New Roman" w:hAnsi="Times New Roman" w:cs="Times New Roman"/>
          <w:color w:val="FF0000"/>
          <w:sz w:val="24"/>
          <w:szCs w:val="24"/>
        </w:rPr>
        <w:t>T</w:t>
      </w:r>
      <w:r w:rsidR="00F42698" w:rsidRPr="00B92BB8">
        <w:rPr>
          <w:rFonts w:ascii="Times New Roman" w:hAnsi="Times New Roman" w:cs="Times New Roman"/>
          <w:color w:val="FF0000"/>
          <w:sz w:val="24"/>
          <w:szCs w:val="24"/>
        </w:rPr>
        <w:t>he Council shall fix different fees for different classes of businesses, premises or vending machine.</w:t>
      </w:r>
    </w:p>
    <w:p w14:paraId="3B469ACC" w14:textId="4F8AA1C7" w:rsidR="00F42698" w:rsidRPr="00B92BB8" w:rsidRDefault="00F42698" w:rsidP="00AD51D0">
      <w:pPr>
        <w:pStyle w:val="ListParagraph"/>
        <w:numPr>
          <w:ilvl w:val="0"/>
          <w:numId w:val="43"/>
        </w:numPr>
        <w:spacing w:after="0"/>
        <w:rPr>
          <w:rFonts w:ascii="Times New Roman" w:hAnsi="Times New Roman" w:cs="Times New Roman"/>
          <w:color w:val="FF0000"/>
          <w:sz w:val="24"/>
          <w:szCs w:val="24"/>
        </w:rPr>
      </w:pPr>
      <w:r w:rsidRPr="00B92BB8">
        <w:rPr>
          <w:rFonts w:ascii="Times New Roman" w:hAnsi="Times New Roman" w:cs="Times New Roman"/>
          <w:color w:val="FF0000"/>
          <w:sz w:val="24"/>
          <w:szCs w:val="24"/>
        </w:rPr>
        <w:t xml:space="preserve"> A separate licence shall be issued in respect </w:t>
      </w:r>
      <w:r w:rsidR="0056169E" w:rsidRPr="00B92BB8">
        <w:rPr>
          <w:rFonts w:ascii="Times New Roman" w:hAnsi="Times New Roman" w:cs="Times New Roman"/>
          <w:color w:val="FF0000"/>
          <w:sz w:val="24"/>
          <w:szCs w:val="24"/>
        </w:rPr>
        <w:t xml:space="preserve">of each different class of trade even when being conducted in the same room. </w:t>
      </w:r>
    </w:p>
    <w:p w14:paraId="58EF1D60" w14:textId="3526FDB4" w:rsidR="00141837" w:rsidRPr="00B92BB8" w:rsidRDefault="0014183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4</w:t>
      </w:r>
      <w:r w:rsidRPr="00B92BB8">
        <w:rPr>
          <w:rFonts w:ascii="Times New Roman" w:hAnsi="Times New Roman" w:cs="Times New Roman"/>
          <w:sz w:val="24"/>
          <w:szCs w:val="24"/>
        </w:rPr>
        <w:t>)The Council may-</w:t>
      </w:r>
    </w:p>
    <w:p w14:paraId="6846E050" w14:textId="77777777" w:rsidR="000A054B" w:rsidRPr="00B92BB8" w:rsidRDefault="0014183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(a)refuse to issue a license to an applicant who has been convicted </w:t>
      </w:r>
      <w:r w:rsidR="000A054B" w:rsidRPr="00B92BB8">
        <w:rPr>
          <w:rFonts w:ascii="Times New Roman" w:hAnsi="Times New Roman" w:cs="Times New Roman"/>
          <w:sz w:val="24"/>
          <w:szCs w:val="24"/>
        </w:rPr>
        <w:t>of an offence under these</w:t>
      </w:r>
    </w:p>
    <w:p w14:paraId="0218413F" w14:textId="77777777" w:rsidR="00192D86" w:rsidRPr="00B92BB8" w:rsidRDefault="000A054B" w:rsidP="00AD51D0">
      <w:pPr>
        <w:spacing w:after="0"/>
        <w:rPr>
          <w:rFonts w:ascii="Times New Roman" w:hAnsi="Times New Roman" w:cs="Times New Roman"/>
          <w:sz w:val="24"/>
          <w:szCs w:val="24"/>
        </w:rPr>
      </w:pPr>
      <w:r w:rsidRPr="00B92BB8">
        <w:rPr>
          <w:rFonts w:ascii="Times New Roman" w:hAnsi="Times New Roman" w:cs="Times New Roman"/>
          <w:sz w:val="24"/>
          <w:szCs w:val="24"/>
        </w:rPr>
        <w:t>by-laws</w:t>
      </w:r>
      <w:r w:rsidR="00192D86" w:rsidRPr="00B92BB8">
        <w:rPr>
          <w:rFonts w:ascii="Times New Roman" w:hAnsi="Times New Roman" w:cs="Times New Roman"/>
          <w:sz w:val="24"/>
          <w:szCs w:val="24"/>
        </w:rPr>
        <w:t>; or</w:t>
      </w:r>
    </w:p>
    <w:p w14:paraId="46AE4829" w14:textId="398AFDA3" w:rsidR="00781758" w:rsidRPr="00B92BB8" w:rsidRDefault="00192D8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(b)cancel, in writing, any license if the holder thereof, or any servant or employee of his or hers, </w:t>
      </w:r>
      <w:r w:rsidR="009B537B" w:rsidRPr="00B92BB8">
        <w:rPr>
          <w:rFonts w:ascii="Times New Roman" w:hAnsi="Times New Roman" w:cs="Times New Roman"/>
          <w:sz w:val="24"/>
          <w:szCs w:val="24"/>
        </w:rPr>
        <w:t>i</w:t>
      </w:r>
      <w:r w:rsidR="006100C4" w:rsidRPr="00B92BB8">
        <w:rPr>
          <w:rFonts w:ascii="Times New Roman" w:hAnsi="Times New Roman" w:cs="Times New Roman"/>
          <w:sz w:val="24"/>
          <w:szCs w:val="24"/>
        </w:rPr>
        <w:t>s convicted of an offence under these by-laws in respect of licensed premises</w:t>
      </w:r>
      <w:r w:rsidR="009B537B" w:rsidRPr="00B92BB8">
        <w:rPr>
          <w:rFonts w:ascii="Times New Roman" w:hAnsi="Times New Roman" w:cs="Times New Roman"/>
          <w:sz w:val="24"/>
          <w:szCs w:val="24"/>
        </w:rPr>
        <w:t>.</w:t>
      </w:r>
    </w:p>
    <w:p w14:paraId="7F2F22DF" w14:textId="243134ED" w:rsidR="003D4FE6" w:rsidRPr="00B92BB8" w:rsidRDefault="00614B84" w:rsidP="00AD51D0">
      <w:pPr>
        <w:spacing w:after="0"/>
        <w:rPr>
          <w:rFonts w:ascii="Times New Roman" w:hAnsi="Times New Roman" w:cs="Times New Roman"/>
          <w:sz w:val="24"/>
          <w:szCs w:val="24"/>
        </w:rPr>
      </w:pPr>
      <w:r w:rsidRPr="00B92BB8">
        <w:rPr>
          <w:rFonts w:ascii="Times New Roman" w:hAnsi="Times New Roman" w:cs="Times New Roman"/>
          <w:sz w:val="24"/>
          <w:szCs w:val="24"/>
        </w:rPr>
        <w:t>(c</w:t>
      </w:r>
      <w:r w:rsidRPr="00B92BB8">
        <w:rPr>
          <w:rFonts w:ascii="Times New Roman" w:hAnsi="Times New Roman" w:cs="Times New Roman"/>
          <w:color w:val="FF0000"/>
          <w:sz w:val="24"/>
          <w:szCs w:val="24"/>
        </w:rPr>
        <w:t xml:space="preserve">)  refuse if the premises </w:t>
      </w:r>
      <w:r w:rsidRPr="00B92BB8">
        <w:rPr>
          <w:rFonts w:ascii="Times New Roman" w:hAnsi="Times New Roman" w:cs="Times New Roman"/>
          <w:sz w:val="24"/>
          <w:szCs w:val="24"/>
        </w:rPr>
        <w:t>do  not comply with the section of these by-laws relating to the business in respect of which   application is made.</w:t>
      </w:r>
    </w:p>
    <w:p w14:paraId="22B6A382" w14:textId="756E2985" w:rsidR="009B537B" w:rsidRPr="00B92BB8" w:rsidRDefault="009B537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5</w:t>
      </w:r>
      <w:r w:rsidRPr="00B92BB8">
        <w:rPr>
          <w:rFonts w:ascii="Times New Roman" w:hAnsi="Times New Roman" w:cs="Times New Roman"/>
          <w:sz w:val="24"/>
          <w:szCs w:val="24"/>
        </w:rPr>
        <w:t xml:space="preserve">)A license cancelled in terms of </w:t>
      </w:r>
      <w:r w:rsidR="00614B84" w:rsidRPr="00B92BB8">
        <w:rPr>
          <w:rFonts w:ascii="Times New Roman" w:hAnsi="Times New Roman" w:cs="Times New Roman"/>
          <w:color w:val="FF0000"/>
          <w:sz w:val="24"/>
          <w:szCs w:val="24"/>
        </w:rPr>
        <w:t>this by law</w:t>
      </w:r>
      <w:r w:rsidRPr="00B92BB8">
        <w:rPr>
          <w:rFonts w:ascii="Times New Roman" w:hAnsi="Times New Roman" w:cs="Times New Roman"/>
          <w:color w:val="FF0000"/>
          <w:sz w:val="24"/>
          <w:szCs w:val="24"/>
        </w:rPr>
        <w:t xml:space="preserve"> shall be </w:t>
      </w:r>
      <w:r w:rsidRPr="00B92BB8">
        <w:rPr>
          <w:rFonts w:ascii="Times New Roman" w:hAnsi="Times New Roman" w:cs="Times New Roman"/>
          <w:sz w:val="24"/>
          <w:szCs w:val="24"/>
        </w:rPr>
        <w:t xml:space="preserve">surrendered to </w:t>
      </w:r>
      <w:r w:rsidR="00614B84" w:rsidRPr="00B92BB8">
        <w:rPr>
          <w:rFonts w:ascii="Times New Roman" w:hAnsi="Times New Roman" w:cs="Times New Roman"/>
          <w:color w:val="FF0000"/>
          <w:sz w:val="24"/>
          <w:szCs w:val="24"/>
        </w:rPr>
        <w:t xml:space="preserve">Council </w:t>
      </w:r>
      <w:r w:rsidRPr="00B92BB8">
        <w:rPr>
          <w:rFonts w:ascii="Times New Roman" w:hAnsi="Times New Roman" w:cs="Times New Roman"/>
          <w:sz w:val="24"/>
          <w:szCs w:val="24"/>
        </w:rPr>
        <w:t>within forty-eight hours of written notice being given to the holder thereof.</w:t>
      </w:r>
    </w:p>
    <w:p w14:paraId="53AB7A62" w14:textId="747F917B" w:rsidR="009B537B" w:rsidRPr="00B92BB8" w:rsidRDefault="009B537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6</w:t>
      </w:r>
      <w:r w:rsidRPr="00B92BB8">
        <w:rPr>
          <w:rFonts w:ascii="Times New Roman" w:hAnsi="Times New Roman" w:cs="Times New Roman"/>
          <w:sz w:val="24"/>
          <w:szCs w:val="24"/>
        </w:rPr>
        <w:t>)A license shall not be transferred-</w:t>
      </w:r>
    </w:p>
    <w:p w14:paraId="7482D85E" w14:textId="77777777" w:rsidR="009B537B" w:rsidRPr="00B92BB8" w:rsidRDefault="009B537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(a)from the premises in respect of which it was issued to any other premises; or</w:t>
      </w:r>
    </w:p>
    <w:p w14:paraId="5AB37506" w14:textId="77777777" w:rsidR="009B537B" w:rsidRPr="00B92BB8" w:rsidRDefault="009B537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(b)from the person to</w:t>
      </w:r>
      <w:r w:rsidR="00F2485D" w:rsidRPr="00B92BB8">
        <w:rPr>
          <w:rFonts w:ascii="Times New Roman" w:hAnsi="Times New Roman" w:cs="Times New Roman"/>
          <w:sz w:val="24"/>
          <w:szCs w:val="24"/>
        </w:rPr>
        <w:t xml:space="preserve"> whom it was issued to any other </w:t>
      </w:r>
      <w:r w:rsidRPr="00B92BB8">
        <w:rPr>
          <w:rFonts w:ascii="Times New Roman" w:hAnsi="Times New Roman" w:cs="Times New Roman"/>
          <w:sz w:val="24"/>
          <w:szCs w:val="24"/>
        </w:rPr>
        <w:t xml:space="preserve"> person</w:t>
      </w:r>
      <w:r w:rsidR="00F2485D" w:rsidRPr="00B92BB8">
        <w:rPr>
          <w:rFonts w:ascii="Times New Roman" w:hAnsi="Times New Roman" w:cs="Times New Roman"/>
          <w:sz w:val="24"/>
          <w:szCs w:val="24"/>
        </w:rPr>
        <w:t>.</w:t>
      </w:r>
    </w:p>
    <w:p w14:paraId="319D5028" w14:textId="71B6ECBA" w:rsidR="00F2485D" w:rsidRPr="00B92BB8" w:rsidRDefault="00F2485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7</w:t>
      </w:r>
      <w:r w:rsidRPr="00B92BB8">
        <w:rPr>
          <w:rFonts w:ascii="Times New Roman" w:hAnsi="Times New Roman" w:cs="Times New Roman"/>
          <w:sz w:val="24"/>
          <w:szCs w:val="24"/>
        </w:rPr>
        <w:t>)The fee payable for a license shall be determined from time to time by the Council.</w:t>
      </w:r>
    </w:p>
    <w:p w14:paraId="0297D8B8" w14:textId="72A81630" w:rsidR="009B537B" w:rsidRPr="00B92BB8" w:rsidRDefault="00F2485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t>
      </w:r>
      <w:r w:rsidR="00614B84" w:rsidRPr="00B92BB8">
        <w:rPr>
          <w:rFonts w:ascii="Times New Roman" w:hAnsi="Times New Roman" w:cs="Times New Roman"/>
          <w:sz w:val="24"/>
          <w:szCs w:val="24"/>
        </w:rPr>
        <w:t>8</w:t>
      </w:r>
      <w:r w:rsidRPr="00B92BB8">
        <w:rPr>
          <w:rFonts w:ascii="Times New Roman" w:hAnsi="Times New Roman" w:cs="Times New Roman"/>
          <w:sz w:val="24"/>
          <w:szCs w:val="24"/>
        </w:rPr>
        <w:t xml:space="preserve">)The current licence shall be displayed and maintained in a conspicuous place on all </w:t>
      </w:r>
      <w:r w:rsidR="00614B84" w:rsidRPr="00B92BB8">
        <w:rPr>
          <w:rFonts w:ascii="Times New Roman" w:hAnsi="Times New Roman" w:cs="Times New Roman"/>
          <w:sz w:val="24"/>
          <w:szCs w:val="24"/>
        </w:rPr>
        <w:t>licensed</w:t>
      </w:r>
    </w:p>
    <w:p w14:paraId="4D0E1EA1" w14:textId="4C01DAD4" w:rsidR="00734952" w:rsidRPr="00B92BB8" w:rsidRDefault="003D4FE6" w:rsidP="00AD51D0">
      <w:pPr>
        <w:spacing w:after="0"/>
        <w:rPr>
          <w:rFonts w:ascii="Times New Roman" w:hAnsi="Times New Roman" w:cs="Times New Roman"/>
          <w:sz w:val="24"/>
          <w:szCs w:val="24"/>
        </w:rPr>
      </w:pPr>
      <w:r w:rsidRPr="00B92BB8">
        <w:rPr>
          <w:rFonts w:ascii="Times New Roman" w:hAnsi="Times New Roman" w:cs="Times New Roman"/>
          <w:sz w:val="24"/>
          <w:szCs w:val="24"/>
        </w:rPr>
        <w:t>P</w:t>
      </w:r>
      <w:r w:rsidR="00F2485D" w:rsidRPr="00B92BB8">
        <w:rPr>
          <w:rFonts w:ascii="Times New Roman" w:hAnsi="Times New Roman" w:cs="Times New Roman"/>
          <w:sz w:val="24"/>
          <w:szCs w:val="24"/>
        </w:rPr>
        <w:t>remises</w:t>
      </w:r>
      <w:r w:rsidR="00734952" w:rsidRPr="00B92BB8">
        <w:rPr>
          <w:rFonts w:ascii="Times New Roman" w:hAnsi="Times New Roman" w:cs="Times New Roman"/>
          <w:sz w:val="24"/>
          <w:szCs w:val="24"/>
        </w:rPr>
        <w:t xml:space="preserve">   General requirements for all food-handling premises</w:t>
      </w:r>
    </w:p>
    <w:p w14:paraId="31B9D96F" w14:textId="77777777" w:rsidR="00734952" w:rsidRPr="00B92BB8" w:rsidRDefault="00734952"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5.(1)</w:t>
      </w:r>
      <w:r w:rsidR="008C2307" w:rsidRPr="00B92BB8">
        <w:rPr>
          <w:rFonts w:ascii="Times New Roman" w:hAnsi="Times New Roman" w:cs="Times New Roman"/>
          <w:sz w:val="24"/>
          <w:szCs w:val="24"/>
        </w:rPr>
        <w:t>In this section-</w:t>
      </w:r>
    </w:p>
    <w:p w14:paraId="41D75416" w14:textId="391D6EA1" w:rsidR="00F2485D" w:rsidRPr="00B92BB8" w:rsidRDefault="008C230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“take away” means premises in which food is prepare</w:t>
      </w:r>
      <w:r w:rsidR="000F7643" w:rsidRPr="00B92BB8">
        <w:rPr>
          <w:rFonts w:ascii="Times New Roman" w:hAnsi="Times New Roman" w:cs="Times New Roman"/>
          <w:sz w:val="24"/>
          <w:szCs w:val="24"/>
        </w:rPr>
        <w:t>d</w:t>
      </w:r>
      <w:r w:rsidRPr="00B92BB8">
        <w:rPr>
          <w:rFonts w:ascii="Times New Roman" w:hAnsi="Times New Roman" w:cs="Times New Roman"/>
          <w:sz w:val="24"/>
          <w:szCs w:val="24"/>
        </w:rPr>
        <w:t xml:space="preserve"> and packed for sale but which is not    </w:t>
      </w:r>
    </w:p>
    <w:p w14:paraId="7CC1A4E2" w14:textId="77777777" w:rsidR="00E42FDA" w:rsidRPr="00B92BB8" w:rsidRDefault="00E42FDA" w:rsidP="00AD51D0">
      <w:pPr>
        <w:spacing w:after="0"/>
        <w:rPr>
          <w:rFonts w:ascii="Times New Roman" w:hAnsi="Times New Roman" w:cs="Times New Roman"/>
          <w:sz w:val="24"/>
          <w:szCs w:val="24"/>
        </w:rPr>
      </w:pPr>
      <w:r w:rsidRPr="00B92BB8">
        <w:rPr>
          <w:rFonts w:ascii="Times New Roman" w:hAnsi="Times New Roman" w:cs="Times New Roman"/>
          <w:sz w:val="24"/>
          <w:szCs w:val="24"/>
        </w:rPr>
        <w:t>consumed on the premises</w:t>
      </w:r>
      <w:r w:rsidR="000E6324" w:rsidRPr="00B92BB8">
        <w:rPr>
          <w:rFonts w:ascii="Times New Roman" w:hAnsi="Times New Roman" w:cs="Times New Roman"/>
          <w:sz w:val="24"/>
          <w:szCs w:val="24"/>
        </w:rPr>
        <w:t>;</w:t>
      </w:r>
    </w:p>
    <w:p w14:paraId="2BDF6A96" w14:textId="77777777" w:rsidR="000E6324" w:rsidRPr="00B92BB8" w:rsidRDefault="000E632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“restaurant” or “café” means premises in which food is prepared or cooked and sold for </w:t>
      </w:r>
    </w:p>
    <w:p w14:paraId="3508D954" w14:textId="77777777" w:rsidR="000E6324" w:rsidRPr="00B92BB8" w:rsidRDefault="000E6324" w:rsidP="00AD51D0">
      <w:pPr>
        <w:spacing w:after="0"/>
        <w:rPr>
          <w:rFonts w:ascii="Times New Roman" w:hAnsi="Times New Roman" w:cs="Times New Roman"/>
          <w:sz w:val="24"/>
          <w:szCs w:val="24"/>
        </w:rPr>
      </w:pPr>
      <w:r w:rsidRPr="00B92BB8">
        <w:rPr>
          <w:rFonts w:ascii="Times New Roman" w:hAnsi="Times New Roman" w:cs="Times New Roman"/>
          <w:sz w:val="24"/>
          <w:szCs w:val="24"/>
        </w:rPr>
        <w:t>consumption on or away from such premise.</w:t>
      </w:r>
    </w:p>
    <w:p w14:paraId="2F864761" w14:textId="77777777" w:rsidR="00E42FDA" w:rsidRPr="00B92BB8" w:rsidRDefault="000E632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“tea-room” means premises in which non-alcoholic beverages only, with or without bakery </w:t>
      </w:r>
    </w:p>
    <w:p w14:paraId="4D6D223D" w14:textId="77777777" w:rsidR="000E6324" w:rsidRPr="00B92BB8" w:rsidRDefault="000E6324" w:rsidP="00AD51D0">
      <w:pPr>
        <w:spacing w:after="0"/>
        <w:rPr>
          <w:rFonts w:ascii="Times New Roman" w:hAnsi="Times New Roman" w:cs="Times New Roman"/>
          <w:sz w:val="24"/>
          <w:szCs w:val="24"/>
        </w:rPr>
      </w:pPr>
      <w:r w:rsidRPr="00B92BB8">
        <w:rPr>
          <w:rFonts w:ascii="Times New Roman" w:hAnsi="Times New Roman" w:cs="Times New Roman"/>
          <w:sz w:val="24"/>
          <w:szCs w:val="24"/>
        </w:rPr>
        <w:t>products, are provided for sale for consumption on or away from such premises.</w:t>
      </w:r>
    </w:p>
    <w:p w14:paraId="710923D9" w14:textId="7E34C6D0" w:rsidR="00BA43BD" w:rsidRPr="00B92BB8" w:rsidRDefault="00BA43B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“food handler” means any person engaged in the manufacture, preparation, handling, storage or any other treatment of food.</w:t>
      </w:r>
    </w:p>
    <w:p w14:paraId="593EECAB" w14:textId="4D07CA79" w:rsidR="003575C7" w:rsidRPr="00B92BB8" w:rsidRDefault="003575C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use any premise for handling of any food in the course of carrying on any business</w:t>
      </w:r>
      <w:r w:rsidR="00B92BB8">
        <w:rPr>
          <w:rFonts w:ascii="Times New Roman" w:hAnsi="Times New Roman" w:cs="Times New Roman"/>
          <w:sz w:val="24"/>
          <w:szCs w:val="24"/>
        </w:rPr>
        <w:t xml:space="preserve"> </w:t>
      </w:r>
      <w:r w:rsidRPr="00B92BB8">
        <w:rPr>
          <w:rFonts w:ascii="Times New Roman" w:hAnsi="Times New Roman" w:cs="Times New Roman"/>
          <w:sz w:val="24"/>
          <w:szCs w:val="24"/>
        </w:rPr>
        <w:t>specified in the First Schedule unless he/she complies with the provisions of this section.</w:t>
      </w:r>
    </w:p>
    <w:p w14:paraId="5E0A4C10" w14:textId="77777777" w:rsidR="00BA43BD" w:rsidRPr="00B92BB8" w:rsidRDefault="00603579"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(3)Any person carrying on any business referred to in the First Schedule shall comply with the      </w:t>
      </w:r>
    </w:p>
    <w:p w14:paraId="4C14E9E3" w14:textId="77777777" w:rsidR="00A9459F" w:rsidRPr="00B92BB8" w:rsidRDefault="00603579"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following </w:t>
      </w:r>
      <w:r w:rsidR="00A9459F" w:rsidRPr="00B92BB8">
        <w:rPr>
          <w:rFonts w:ascii="Times New Roman" w:hAnsi="Times New Roman" w:cs="Times New Roman"/>
          <w:sz w:val="24"/>
          <w:szCs w:val="24"/>
        </w:rPr>
        <w:t>:</w:t>
      </w:r>
    </w:p>
    <w:p w14:paraId="595D8EC4" w14:textId="3568363C" w:rsidR="00A9459F" w:rsidRPr="00B92BB8" w:rsidRDefault="00A9459F"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 the premises shall be connected to the water supply of the Council or a water supply approved by the Cou</w:t>
      </w:r>
      <w:r w:rsidR="00614B84" w:rsidRPr="00B92BB8">
        <w:rPr>
          <w:rFonts w:ascii="Times New Roman" w:hAnsi="Times New Roman" w:cs="Times New Roman"/>
          <w:sz w:val="24"/>
          <w:szCs w:val="24"/>
        </w:rPr>
        <w:t>n</w:t>
      </w:r>
      <w:r w:rsidRPr="00B92BB8">
        <w:rPr>
          <w:rFonts w:ascii="Times New Roman" w:hAnsi="Times New Roman" w:cs="Times New Roman"/>
          <w:sz w:val="24"/>
          <w:szCs w:val="24"/>
        </w:rPr>
        <w:t xml:space="preserve">cil and </w:t>
      </w:r>
    </w:p>
    <w:p w14:paraId="753AE538" w14:textId="60CE1DD3" w:rsidR="00A9459F" w:rsidRPr="00B92BB8" w:rsidRDefault="00A9459F"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lighting and ventilation shall be provided in accordance with the provisions of the </w:t>
      </w:r>
      <w:r w:rsidR="00813888" w:rsidRPr="00B92BB8">
        <w:rPr>
          <w:rFonts w:ascii="Times New Roman" w:hAnsi="Times New Roman" w:cs="Times New Roman"/>
          <w:sz w:val="24"/>
          <w:szCs w:val="24"/>
        </w:rPr>
        <w:t>B</w:t>
      </w:r>
      <w:r w:rsidRPr="00B92BB8">
        <w:rPr>
          <w:rFonts w:ascii="Times New Roman" w:hAnsi="Times New Roman" w:cs="Times New Roman"/>
          <w:sz w:val="24"/>
          <w:szCs w:val="24"/>
        </w:rPr>
        <w:t>uilding by-laws; and</w:t>
      </w:r>
    </w:p>
    <w:p w14:paraId="6F788463" w14:textId="77777777" w:rsidR="00A9459F" w:rsidRPr="00B92BB8" w:rsidRDefault="00A9459F"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the floors of every room in which food is handled shall-</w:t>
      </w:r>
    </w:p>
    <w:p w14:paraId="7D7BAB4B" w14:textId="77777777" w:rsidR="00A9459F" w:rsidRPr="00B92BB8" w:rsidRDefault="00A9459F" w:rsidP="00AD51D0">
      <w:pPr>
        <w:pStyle w:val="ListParagraph"/>
        <w:numPr>
          <w:ilvl w:val="0"/>
          <w:numId w:val="7"/>
        </w:numPr>
        <w:spacing w:after="0"/>
        <w:rPr>
          <w:rFonts w:ascii="Times New Roman" w:hAnsi="Times New Roman" w:cs="Times New Roman"/>
          <w:sz w:val="24"/>
          <w:szCs w:val="24"/>
        </w:rPr>
      </w:pPr>
      <w:r w:rsidRPr="00B92BB8">
        <w:rPr>
          <w:rFonts w:ascii="Times New Roman" w:hAnsi="Times New Roman" w:cs="Times New Roman"/>
          <w:sz w:val="24"/>
          <w:szCs w:val="24"/>
        </w:rPr>
        <w:t xml:space="preserve">be constructed of cement , concrete </w:t>
      </w:r>
      <w:r w:rsidR="00ED7137" w:rsidRPr="00B92BB8">
        <w:rPr>
          <w:rFonts w:ascii="Times New Roman" w:hAnsi="Times New Roman" w:cs="Times New Roman"/>
          <w:sz w:val="24"/>
          <w:szCs w:val="24"/>
        </w:rPr>
        <w:t xml:space="preserve">or other approved impervious material, brought to a smooth finish; and </w:t>
      </w:r>
    </w:p>
    <w:p w14:paraId="0C675AA7" w14:textId="7C6152A1" w:rsidR="00ED7137" w:rsidRPr="00B92BB8" w:rsidRDefault="00ED7137" w:rsidP="00AD51D0">
      <w:pPr>
        <w:pStyle w:val="ListParagraph"/>
        <w:numPr>
          <w:ilvl w:val="0"/>
          <w:numId w:val="7"/>
        </w:numPr>
        <w:spacing w:after="0"/>
        <w:rPr>
          <w:rFonts w:ascii="Times New Roman" w:hAnsi="Times New Roman" w:cs="Times New Roman"/>
          <w:sz w:val="24"/>
          <w:szCs w:val="24"/>
        </w:rPr>
      </w:pPr>
      <w:r w:rsidRPr="00B92BB8">
        <w:rPr>
          <w:rFonts w:ascii="Times New Roman" w:hAnsi="Times New Roman" w:cs="Times New Roman"/>
          <w:sz w:val="24"/>
          <w:szCs w:val="24"/>
        </w:rPr>
        <w:t xml:space="preserve">when so required by the </w:t>
      </w:r>
      <w:r w:rsidR="00981809" w:rsidRPr="00B92BB8">
        <w:rPr>
          <w:rFonts w:ascii="Times New Roman" w:hAnsi="Times New Roman" w:cs="Times New Roman"/>
          <w:color w:val="FF0000"/>
          <w:sz w:val="24"/>
          <w:szCs w:val="24"/>
        </w:rPr>
        <w:t>Council</w:t>
      </w:r>
      <w:r w:rsidRPr="00B92BB8">
        <w:rPr>
          <w:rFonts w:ascii="Times New Roman" w:hAnsi="Times New Roman" w:cs="Times New Roman"/>
          <w:color w:val="FF0000"/>
          <w:sz w:val="24"/>
          <w:szCs w:val="24"/>
        </w:rPr>
        <w:t>,</w:t>
      </w:r>
      <w:r w:rsidRPr="00B92BB8">
        <w:rPr>
          <w:rFonts w:ascii="Times New Roman" w:hAnsi="Times New Roman" w:cs="Times New Roman"/>
          <w:sz w:val="24"/>
          <w:szCs w:val="24"/>
        </w:rPr>
        <w:t xml:space="preserve"> be sufficiently graded and drained to a gully connected to the drain</w:t>
      </w:r>
      <w:r w:rsidR="00AC14A4" w:rsidRPr="00B92BB8">
        <w:rPr>
          <w:rFonts w:ascii="Times New Roman" w:hAnsi="Times New Roman" w:cs="Times New Roman"/>
          <w:sz w:val="24"/>
          <w:szCs w:val="24"/>
        </w:rPr>
        <w:t>age system</w:t>
      </w:r>
      <w:r w:rsidRPr="00B92BB8">
        <w:rPr>
          <w:rFonts w:ascii="Times New Roman" w:hAnsi="Times New Roman" w:cs="Times New Roman"/>
          <w:sz w:val="24"/>
          <w:szCs w:val="24"/>
        </w:rPr>
        <w:t>.</w:t>
      </w:r>
    </w:p>
    <w:p w14:paraId="740D7CA0" w14:textId="42E2044B" w:rsidR="00BA43BD" w:rsidRPr="00B92BB8" w:rsidRDefault="00AC14A4"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Walls of every room in which food is handled shall be constructed using brick, concrete or other approved material , and the internal surface of every such wall shall be finished to the satisfaction of 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 and</w:t>
      </w:r>
    </w:p>
    <w:p w14:paraId="4472FCA9" w14:textId="77777777" w:rsidR="00AC14A4" w:rsidRPr="00B92BB8" w:rsidRDefault="00AC14A4"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All junctions between walls and floors in rooms where food is handled, and in staff sanitary accommodation </w:t>
      </w:r>
      <w:r w:rsidR="00807828" w:rsidRPr="00B92BB8">
        <w:rPr>
          <w:rFonts w:ascii="Times New Roman" w:hAnsi="Times New Roman" w:cs="Times New Roman"/>
          <w:sz w:val="24"/>
          <w:szCs w:val="24"/>
        </w:rPr>
        <w:t>and changing rooms shall be covered; and</w:t>
      </w:r>
    </w:p>
    <w:p w14:paraId="0A53C706" w14:textId="77777777" w:rsidR="00807828" w:rsidRPr="00B92BB8" w:rsidRDefault="00807828"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Every room in which food is handled shall have a ceiling or other approved means of preventing the entry into the room of dust from above; and</w:t>
      </w:r>
    </w:p>
    <w:p w14:paraId="4B06ECAC" w14:textId="77777777" w:rsidR="00807828" w:rsidRPr="00B92BB8" w:rsidRDefault="00807828" w:rsidP="00AD51D0">
      <w:pPr>
        <w:pStyle w:val="ListParagraph"/>
        <w:numPr>
          <w:ilvl w:val="0"/>
          <w:numId w:val="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Adequate storage of things shall be provided by means of </w:t>
      </w:r>
    </w:p>
    <w:p w14:paraId="63B264DD" w14:textId="022E01A1" w:rsidR="00FE1536" w:rsidRPr="00B92BB8" w:rsidRDefault="00807828" w:rsidP="00AD51D0">
      <w:pPr>
        <w:pStyle w:val="ListParagraph"/>
        <w:numPr>
          <w:ilvl w:val="2"/>
          <w:numId w:val="8"/>
        </w:numPr>
        <w:spacing w:after="0"/>
        <w:rPr>
          <w:rFonts w:ascii="Times New Roman" w:hAnsi="Times New Roman" w:cs="Times New Roman"/>
          <w:sz w:val="24"/>
          <w:szCs w:val="24"/>
        </w:rPr>
      </w:pPr>
      <w:r w:rsidRPr="00B92BB8">
        <w:rPr>
          <w:rFonts w:ascii="Times New Roman" w:hAnsi="Times New Roman" w:cs="Times New Roman"/>
          <w:sz w:val="24"/>
          <w:szCs w:val="24"/>
        </w:rPr>
        <w:t xml:space="preserve">Glazed show cases, cabinets or other approved facilities for the protection </w:t>
      </w:r>
      <w:r w:rsidR="00813888" w:rsidRPr="00B92BB8">
        <w:rPr>
          <w:rFonts w:ascii="Times New Roman" w:hAnsi="Times New Roman" w:cs="Times New Roman"/>
          <w:sz w:val="24"/>
          <w:szCs w:val="24"/>
        </w:rPr>
        <w:t xml:space="preserve">of </w:t>
      </w:r>
      <w:r w:rsidRPr="00B92BB8">
        <w:rPr>
          <w:rFonts w:ascii="Times New Roman" w:hAnsi="Times New Roman" w:cs="Times New Roman"/>
          <w:sz w:val="24"/>
          <w:szCs w:val="24"/>
        </w:rPr>
        <w:t>open food from the risk of contamination by dirt dust or flies, or in any other  manner whatsoever; and</w:t>
      </w:r>
    </w:p>
    <w:p w14:paraId="4DD45F15" w14:textId="77777777" w:rsidR="00807828" w:rsidRPr="00B92BB8" w:rsidRDefault="00807828" w:rsidP="00AD51D0">
      <w:pPr>
        <w:pStyle w:val="ListParagraph"/>
        <w:numPr>
          <w:ilvl w:val="2"/>
          <w:numId w:val="8"/>
        </w:numPr>
        <w:spacing w:after="0"/>
        <w:rPr>
          <w:rFonts w:ascii="Times New Roman" w:hAnsi="Times New Roman" w:cs="Times New Roman"/>
          <w:sz w:val="24"/>
          <w:szCs w:val="24"/>
        </w:rPr>
      </w:pPr>
      <w:r w:rsidRPr="00B92BB8">
        <w:rPr>
          <w:rFonts w:ascii="Times New Roman" w:hAnsi="Times New Roman" w:cs="Times New Roman"/>
          <w:sz w:val="24"/>
          <w:szCs w:val="24"/>
        </w:rPr>
        <w:t xml:space="preserve"> refrigerators, refrigerator-counters or refrigerated rooms for perishable food, which shall be capable of being maintained at a temperature not exceeding seven degrees </w:t>
      </w:r>
      <w:r w:rsidR="00FE1536" w:rsidRPr="00B92BB8">
        <w:rPr>
          <w:rFonts w:ascii="Times New Roman" w:hAnsi="Times New Roman" w:cs="Times New Roman"/>
          <w:sz w:val="24"/>
          <w:szCs w:val="24"/>
        </w:rPr>
        <w:t>Celsius</w:t>
      </w:r>
      <w:r w:rsidRPr="00B92BB8">
        <w:rPr>
          <w:rFonts w:ascii="Times New Roman" w:hAnsi="Times New Roman" w:cs="Times New Roman"/>
          <w:sz w:val="24"/>
          <w:szCs w:val="24"/>
        </w:rPr>
        <w:t>; and</w:t>
      </w:r>
    </w:p>
    <w:p w14:paraId="3D9E0DF6" w14:textId="61DBAB4A" w:rsidR="00FE1536" w:rsidRPr="00B92BB8" w:rsidRDefault="00807828" w:rsidP="00AD51D0">
      <w:pPr>
        <w:pStyle w:val="ListParagraph"/>
        <w:numPr>
          <w:ilvl w:val="2"/>
          <w:numId w:val="8"/>
        </w:numPr>
        <w:spacing w:after="0"/>
        <w:rPr>
          <w:rFonts w:ascii="Times New Roman" w:hAnsi="Times New Roman" w:cs="Times New Roman"/>
          <w:sz w:val="24"/>
          <w:szCs w:val="24"/>
        </w:rPr>
      </w:pPr>
      <w:r w:rsidRPr="00B92BB8">
        <w:rPr>
          <w:rFonts w:ascii="Times New Roman" w:hAnsi="Times New Roman" w:cs="Times New Roman"/>
          <w:sz w:val="24"/>
          <w:szCs w:val="24"/>
        </w:rPr>
        <w:t>Store rooms or other ap</w:t>
      </w:r>
      <w:r w:rsidR="00FE1536" w:rsidRPr="00B92BB8">
        <w:rPr>
          <w:rFonts w:ascii="Times New Roman" w:hAnsi="Times New Roman" w:cs="Times New Roman"/>
          <w:sz w:val="24"/>
          <w:szCs w:val="24"/>
        </w:rPr>
        <w:t>proved vermin proof and rodents-proof for bulk food storage; and</w:t>
      </w:r>
      <w:r w:rsidR="00B92BB8" w:rsidRPr="00B92BB8">
        <w:rPr>
          <w:rFonts w:ascii="Times New Roman" w:hAnsi="Times New Roman" w:cs="Times New Roman"/>
          <w:sz w:val="24"/>
          <w:szCs w:val="24"/>
        </w:rPr>
        <w:t xml:space="preserve"> has </w:t>
      </w:r>
      <w:r w:rsidR="00FE1536" w:rsidRPr="00B92BB8">
        <w:rPr>
          <w:rFonts w:ascii="Times New Roman" w:hAnsi="Times New Roman" w:cs="Times New Roman"/>
          <w:sz w:val="24"/>
          <w:szCs w:val="24"/>
        </w:rPr>
        <w:t xml:space="preserve">an approved number of wash-hand basins with an adequate and constant piped supply of  hot and cold water connected </w:t>
      </w:r>
      <w:r w:rsidR="00FE1536" w:rsidRPr="00B92BB8">
        <w:rPr>
          <w:rFonts w:ascii="Times New Roman" w:hAnsi="Times New Roman" w:cs="Times New Roman"/>
          <w:sz w:val="24"/>
          <w:szCs w:val="24"/>
        </w:rPr>
        <w:lastRenderedPageBreak/>
        <w:t>thereto, shall be provided, and such sinks shall be of stainless</w:t>
      </w:r>
      <w:r w:rsidR="00B92BB8" w:rsidRPr="00B92BB8">
        <w:rPr>
          <w:rFonts w:ascii="Times New Roman" w:hAnsi="Times New Roman" w:cs="Times New Roman"/>
          <w:sz w:val="24"/>
          <w:szCs w:val="24"/>
        </w:rPr>
        <w:t xml:space="preserve"> </w:t>
      </w:r>
      <w:r w:rsidR="00FE1536" w:rsidRPr="00B92BB8">
        <w:rPr>
          <w:rFonts w:ascii="Times New Roman" w:hAnsi="Times New Roman" w:cs="Times New Roman"/>
          <w:sz w:val="24"/>
          <w:szCs w:val="24"/>
        </w:rPr>
        <w:t>steel or other approved materials and shall be adequate for the washing of all equipment used in the handling, preparation or consumption of food</w:t>
      </w:r>
      <w:r w:rsidR="00D63444" w:rsidRPr="00B92BB8">
        <w:rPr>
          <w:rFonts w:ascii="Times New Roman" w:hAnsi="Times New Roman" w:cs="Times New Roman"/>
          <w:sz w:val="24"/>
          <w:szCs w:val="24"/>
        </w:rPr>
        <w:t>; and</w:t>
      </w:r>
    </w:p>
    <w:p w14:paraId="29967474" w14:textId="118A48DC" w:rsidR="00A73DE3" w:rsidRPr="00B92BB8" w:rsidRDefault="003E09E1" w:rsidP="00AD51D0">
      <w:pPr>
        <w:spacing w:after="0"/>
        <w:ind w:left="900"/>
        <w:rPr>
          <w:rFonts w:ascii="Times New Roman" w:hAnsi="Times New Roman" w:cs="Times New Roman"/>
          <w:sz w:val="24"/>
          <w:szCs w:val="24"/>
        </w:rPr>
      </w:pPr>
      <w:r w:rsidRPr="00B92BB8">
        <w:rPr>
          <w:rFonts w:ascii="Times New Roman" w:hAnsi="Times New Roman" w:cs="Times New Roman"/>
          <w:sz w:val="24"/>
          <w:szCs w:val="24"/>
        </w:rPr>
        <w:t>i</w:t>
      </w:r>
      <w:r w:rsidR="00C87390" w:rsidRPr="00B92BB8">
        <w:rPr>
          <w:rFonts w:ascii="Times New Roman" w:hAnsi="Times New Roman" w:cs="Times New Roman"/>
          <w:sz w:val="24"/>
          <w:szCs w:val="24"/>
        </w:rPr>
        <w:t xml:space="preserve">.   </w:t>
      </w:r>
      <w:r w:rsidR="00D63444" w:rsidRPr="00B92BB8">
        <w:rPr>
          <w:rFonts w:ascii="Times New Roman" w:hAnsi="Times New Roman" w:cs="Times New Roman"/>
          <w:sz w:val="24"/>
          <w:szCs w:val="24"/>
        </w:rPr>
        <w:t xml:space="preserve">an approved number of wash up sinks, with an adequate and constant piped supply of hot </w:t>
      </w:r>
      <w:r w:rsidR="00FA220B" w:rsidRPr="00B92BB8">
        <w:rPr>
          <w:rFonts w:ascii="Times New Roman" w:hAnsi="Times New Roman" w:cs="Times New Roman"/>
          <w:sz w:val="24"/>
          <w:szCs w:val="24"/>
        </w:rPr>
        <w:t xml:space="preserve">and cold water connected thereto, shall be provided, and such sinks shall be stainless steel </w:t>
      </w:r>
      <w:r w:rsidR="00A73DE3" w:rsidRPr="00B92BB8">
        <w:rPr>
          <w:rFonts w:ascii="Times New Roman" w:hAnsi="Times New Roman" w:cs="Times New Roman"/>
          <w:sz w:val="24"/>
          <w:szCs w:val="24"/>
        </w:rPr>
        <w:t xml:space="preserve">or other approved materials and shall be adequate for the washing of all equipment used </w:t>
      </w:r>
      <w:r w:rsidR="00B92BB8">
        <w:rPr>
          <w:rFonts w:ascii="Times New Roman" w:hAnsi="Times New Roman" w:cs="Times New Roman"/>
          <w:sz w:val="24"/>
          <w:szCs w:val="24"/>
        </w:rPr>
        <w:t>i</w:t>
      </w:r>
      <w:r w:rsidR="00A73DE3" w:rsidRPr="00B92BB8">
        <w:rPr>
          <w:rFonts w:ascii="Times New Roman" w:hAnsi="Times New Roman" w:cs="Times New Roman"/>
          <w:sz w:val="24"/>
          <w:szCs w:val="24"/>
        </w:rPr>
        <w:t xml:space="preserve">n the handling , preparation or consumption of food; and </w:t>
      </w:r>
    </w:p>
    <w:p w14:paraId="34932173" w14:textId="641D3C92" w:rsidR="00A73DE3" w:rsidRPr="00B92BB8" w:rsidRDefault="00C81703" w:rsidP="00AD51D0">
      <w:pPr>
        <w:spacing w:after="0"/>
        <w:ind w:left="900"/>
        <w:rPr>
          <w:rFonts w:ascii="Times New Roman" w:hAnsi="Times New Roman" w:cs="Times New Roman"/>
          <w:sz w:val="24"/>
          <w:szCs w:val="24"/>
        </w:rPr>
      </w:pPr>
      <w:r w:rsidRPr="00B92BB8">
        <w:rPr>
          <w:rFonts w:ascii="Times New Roman" w:hAnsi="Times New Roman" w:cs="Times New Roman"/>
          <w:sz w:val="24"/>
          <w:szCs w:val="24"/>
        </w:rPr>
        <w:t>j.</w:t>
      </w:r>
      <w:r w:rsidR="00A73DE3" w:rsidRPr="00B92BB8">
        <w:rPr>
          <w:rFonts w:ascii="Times New Roman" w:hAnsi="Times New Roman" w:cs="Times New Roman"/>
          <w:sz w:val="24"/>
          <w:szCs w:val="24"/>
        </w:rPr>
        <w:t xml:space="preserve"> all tables, equipment and furniture in or upon which food is handled shall be of stainless  steel or other approved impervious material; and </w:t>
      </w:r>
    </w:p>
    <w:p w14:paraId="41490FD3" w14:textId="3BE7D43F" w:rsidR="00915328" w:rsidRPr="00B92BB8" w:rsidRDefault="00374F1B" w:rsidP="00AD51D0">
      <w:pPr>
        <w:spacing w:after="0"/>
        <w:ind w:left="900"/>
        <w:rPr>
          <w:rFonts w:ascii="Times New Roman" w:hAnsi="Times New Roman" w:cs="Times New Roman"/>
          <w:sz w:val="24"/>
          <w:szCs w:val="24"/>
        </w:rPr>
      </w:pPr>
      <w:r w:rsidRPr="00B92BB8">
        <w:rPr>
          <w:rFonts w:ascii="Times New Roman" w:hAnsi="Times New Roman" w:cs="Times New Roman"/>
          <w:sz w:val="24"/>
          <w:szCs w:val="24"/>
        </w:rPr>
        <w:t>K</w:t>
      </w:r>
      <w:r w:rsidR="00A73DE3" w:rsidRPr="00B92BB8">
        <w:rPr>
          <w:rFonts w:ascii="Times New Roman" w:hAnsi="Times New Roman" w:cs="Times New Roman"/>
          <w:sz w:val="24"/>
          <w:szCs w:val="24"/>
        </w:rPr>
        <w:t xml:space="preserve">. approved sanitary accommodation shall be provided for employees of each sex, and , when </w:t>
      </w:r>
      <w:r w:rsidR="002C3F08" w:rsidRPr="00B92BB8">
        <w:rPr>
          <w:rFonts w:ascii="Times New Roman" w:hAnsi="Times New Roman" w:cs="Times New Roman"/>
          <w:sz w:val="24"/>
          <w:szCs w:val="24"/>
        </w:rPr>
        <w:t xml:space="preserve">so required by the medical officer of health, there shall be provided , for the </w:t>
      </w:r>
      <w:r w:rsidR="00915328" w:rsidRPr="00B92BB8">
        <w:rPr>
          <w:rFonts w:ascii="Times New Roman" w:hAnsi="Times New Roman" w:cs="Times New Roman"/>
          <w:sz w:val="24"/>
          <w:szCs w:val="24"/>
        </w:rPr>
        <w:t xml:space="preserve"> exclusive use of food-handlers</w:t>
      </w:r>
      <w:r w:rsidR="003E09E1" w:rsidRPr="00B92BB8">
        <w:rPr>
          <w:rFonts w:ascii="Times New Roman" w:hAnsi="Times New Roman" w:cs="Times New Roman"/>
          <w:sz w:val="24"/>
          <w:szCs w:val="24"/>
        </w:rPr>
        <w:t>, sanitary accommodation which-</w:t>
      </w:r>
    </w:p>
    <w:p w14:paraId="2AF0F6E2" w14:textId="77777777" w:rsidR="003E09E1" w:rsidRPr="00B92BB8" w:rsidRDefault="003E09E1" w:rsidP="00AD51D0">
      <w:pPr>
        <w:pStyle w:val="ListParagraph"/>
        <w:numPr>
          <w:ilvl w:val="0"/>
          <w:numId w:val="9"/>
        </w:numPr>
        <w:spacing w:after="0"/>
        <w:rPr>
          <w:rFonts w:ascii="Times New Roman" w:hAnsi="Times New Roman" w:cs="Times New Roman"/>
          <w:sz w:val="24"/>
          <w:szCs w:val="24"/>
        </w:rPr>
      </w:pPr>
      <w:r w:rsidRPr="00B92BB8">
        <w:rPr>
          <w:rFonts w:ascii="Times New Roman" w:hAnsi="Times New Roman" w:cs="Times New Roman"/>
          <w:sz w:val="24"/>
          <w:szCs w:val="24"/>
        </w:rPr>
        <w:t xml:space="preserve">forms an </w:t>
      </w:r>
      <w:r w:rsidR="00C81703" w:rsidRPr="00B92BB8">
        <w:rPr>
          <w:rFonts w:ascii="Times New Roman" w:hAnsi="Times New Roman" w:cs="Times New Roman"/>
          <w:sz w:val="24"/>
          <w:szCs w:val="24"/>
        </w:rPr>
        <w:t>integral</w:t>
      </w:r>
      <w:r w:rsidRPr="00B92BB8">
        <w:rPr>
          <w:rFonts w:ascii="Times New Roman" w:hAnsi="Times New Roman" w:cs="Times New Roman"/>
          <w:sz w:val="24"/>
          <w:szCs w:val="24"/>
        </w:rPr>
        <w:t xml:space="preserve"> part of the building accommodating the business; and</w:t>
      </w:r>
    </w:p>
    <w:p w14:paraId="0DAA5830" w14:textId="381D42E9" w:rsidR="00915328" w:rsidRPr="00B92BB8" w:rsidRDefault="003E09E1" w:rsidP="00AD51D0">
      <w:pPr>
        <w:pStyle w:val="ListParagraph"/>
        <w:numPr>
          <w:ilvl w:val="0"/>
          <w:numId w:val="9"/>
        </w:numPr>
        <w:spacing w:after="0"/>
        <w:ind w:left="900"/>
        <w:rPr>
          <w:rFonts w:ascii="Times New Roman" w:hAnsi="Times New Roman" w:cs="Times New Roman"/>
          <w:sz w:val="24"/>
          <w:szCs w:val="24"/>
        </w:rPr>
      </w:pPr>
      <w:r w:rsidRPr="00B92BB8">
        <w:rPr>
          <w:rFonts w:ascii="Times New Roman" w:hAnsi="Times New Roman" w:cs="Times New Roman"/>
          <w:sz w:val="24"/>
          <w:szCs w:val="24"/>
        </w:rPr>
        <w:t>shall be entered from within the building; and</w:t>
      </w:r>
    </w:p>
    <w:p w14:paraId="5B05E3F5" w14:textId="77777777" w:rsidR="002C3F08" w:rsidRPr="00B92BB8" w:rsidRDefault="003E09E1" w:rsidP="00AD51D0">
      <w:pPr>
        <w:spacing w:after="0"/>
        <w:rPr>
          <w:rFonts w:ascii="Times New Roman" w:hAnsi="Times New Roman" w:cs="Times New Roman"/>
          <w:sz w:val="24"/>
          <w:szCs w:val="24"/>
        </w:rPr>
      </w:pPr>
      <w:r w:rsidRPr="00B92BB8">
        <w:rPr>
          <w:rFonts w:ascii="Times New Roman" w:hAnsi="Times New Roman" w:cs="Times New Roman"/>
          <w:sz w:val="24"/>
          <w:szCs w:val="24"/>
        </w:rPr>
        <w:t>l.   approved facilities shall be provided for the storage of employees clothing; and</w:t>
      </w:r>
    </w:p>
    <w:p w14:paraId="0C070287" w14:textId="77777777" w:rsidR="003E09E1" w:rsidRPr="00B92BB8" w:rsidRDefault="003E09E1"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m. a sufficient yard, paved throughout, shall be available for the use </w:t>
      </w:r>
      <w:r w:rsidR="00DA7DEF" w:rsidRPr="00B92BB8">
        <w:rPr>
          <w:rFonts w:ascii="Times New Roman" w:hAnsi="Times New Roman" w:cs="Times New Roman"/>
          <w:sz w:val="24"/>
          <w:szCs w:val="24"/>
        </w:rPr>
        <w:t>of the licenced premises</w:t>
      </w:r>
    </w:p>
    <w:p w14:paraId="03F8A454" w14:textId="77777777" w:rsidR="00DA7DEF"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and direct access shall be provided from the premises to such yard; and</w:t>
      </w:r>
    </w:p>
    <w:p w14:paraId="74C4CF3A" w14:textId="77777777" w:rsidR="00DA7DEF"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n.  a platform constructed for concrete or other impervious material, for the placing of refuse </w:t>
      </w:r>
    </w:p>
    <w:p w14:paraId="3D4EE46C" w14:textId="77777777" w:rsidR="00DA7DEF"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bins shall be provided in an approved position , and when so required by the medical </w:t>
      </w:r>
    </w:p>
    <w:p w14:paraId="169DE2EC" w14:textId="77777777" w:rsidR="00C87390"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officer of Health, such platform shall be roofed, graded and drained to a gulley connected </w:t>
      </w:r>
    </w:p>
    <w:p w14:paraId="4217297D" w14:textId="77777777" w:rsidR="00DA7DEF"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to the drainage system provided with a piped water-supply; and </w:t>
      </w:r>
    </w:p>
    <w:p w14:paraId="0D9F6B44" w14:textId="77777777" w:rsidR="00DA7DEF" w:rsidRPr="00B92BB8" w:rsidRDefault="00DA7DE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o.   grease-traps shall be provided where oily </w:t>
      </w:r>
      <w:r w:rsidR="002C5E00" w:rsidRPr="00B92BB8">
        <w:rPr>
          <w:rFonts w:ascii="Times New Roman" w:hAnsi="Times New Roman" w:cs="Times New Roman"/>
          <w:sz w:val="24"/>
          <w:szCs w:val="24"/>
        </w:rPr>
        <w:t xml:space="preserve">food effluent is discharged into municipal drains; </w:t>
      </w:r>
    </w:p>
    <w:p w14:paraId="37E2D4CA" w14:textId="77777777" w:rsidR="002C5E00" w:rsidRPr="00B92BB8" w:rsidRDefault="002C5E00" w:rsidP="00AD51D0">
      <w:pPr>
        <w:spacing w:after="0"/>
        <w:rPr>
          <w:rFonts w:ascii="Times New Roman" w:hAnsi="Times New Roman" w:cs="Times New Roman"/>
          <w:sz w:val="24"/>
          <w:szCs w:val="24"/>
        </w:rPr>
      </w:pPr>
      <w:r w:rsidRPr="00B92BB8">
        <w:rPr>
          <w:rFonts w:ascii="Times New Roman" w:hAnsi="Times New Roman" w:cs="Times New Roman"/>
          <w:sz w:val="24"/>
          <w:szCs w:val="24"/>
        </w:rPr>
        <w:t>and</w:t>
      </w:r>
    </w:p>
    <w:p w14:paraId="140A0EFF" w14:textId="77777777" w:rsidR="002C5E00" w:rsidRPr="00B92BB8" w:rsidRDefault="002C5E0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p.  no person shall handle food intended for public consumption without a valid medical </w:t>
      </w:r>
    </w:p>
    <w:p w14:paraId="60EDF64C" w14:textId="77777777" w:rsidR="002C5E00" w:rsidRPr="00B92BB8" w:rsidRDefault="002C5E00" w:rsidP="00AD51D0">
      <w:pPr>
        <w:spacing w:after="0"/>
        <w:rPr>
          <w:rFonts w:ascii="Times New Roman" w:hAnsi="Times New Roman" w:cs="Times New Roman"/>
          <w:sz w:val="24"/>
          <w:szCs w:val="24"/>
        </w:rPr>
      </w:pPr>
      <w:r w:rsidRPr="00B92BB8">
        <w:rPr>
          <w:rFonts w:ascii="Times New Roman" w:hAnsi="Times New Roman" w:cs="Times New Roman"/>
          <w:sz w:val="24"/>
          <w:szCs w:val="24"/>
        </w:rPr>
        <w:t>examination certificate.</w:t>
      </w:r>
    </w:p>
    <w:p w14:paraId="6EC3D99A" w14:textId="0CA9C43A" w:rsidR="00A122BB" w:rsidRPr="00B92BB8" w:rsidRDefault="002C5E00" w:rsidP="00AD51D0">
      <w:pPr>
        <w:spacing w:after="0"/>
        <w:rPr>
          <w:rFonts w:ascii="Times New Roman" w:hAnsi="Times New Roman" w:cs="Times New Roman"/>
          <w:sz w:val="24"/>
          <w:szCs w:val="24"/>
        </w:rPr>
      </w:pPr>
      <w:r w:rsidRPr="00B92BB8">
        <w:rPr>
          <w:rFonts w:ascii="Times New Roman" w:hAnsi="Times New Roman" w:cs="Times New Roman"/>
          <w:sz w:val="24"/>
          <w:szCs w:val="24"/>
        </w:rPr>
        <w:t>(4)     In premises which were used for the handling of food in connection with any business specified</w:t>
      </w:r>
      <w:r w:rsidR="00B92BB8">
        <w:rPr>
          <w:rFonts w:ascii="Times New Roman" w:hAnsi="Times New Roman" w:cs="Times New Roman"/>
          <w:sz w:val="24"/>
          <w:szCs w:val="24"/>
        </w:rPr>
        <w:t xml:space="preserve"> </w:t>
      </w:r>
      <w:r w:rsidRPr="00B92BB8">
        <w:rPr>
          <w:rFonts w:ascii="Times New Roman" w:hAnsi="Times New Roman" w:cs="Times New Roman"/>
          <w:sz w:val="24"/>
          <w:szCs w:val="24"/>
        </w:rPr>
        <w:t xml:space="preserve">in the First Schedule before the fixed date stated in section 3, </w:t>
      </w:r>
      <w:r w:rsidR="00A122BB" w:rsidRPr="00B92BB8">
        <w:rPr>
          <w:rFonts w:ascii="Times New Roman" w:hAnsi="Times New Roman" w:cs="Times New Roman"/>
          <w:sz w:val="24"/>
          <w:szCs w:val="24"/>
        </w:rPr>
        <w:t xml:space="preserve">the </w:t>
      </w:r>
      <w:r w:rsidR="00981809" w:rsidRPr="00B92BB8">
        <w:rPr>
          <w:rFonts w:ascii="Times New Roman" w:hAnsi="Times New Roman" w:cs="Times New Roman"/>
          <w:sz w:val="24"/>
          <w:szCs w:val="24"/>
        </w:rPr>
        <w:t>Council</w:t>
      </w:r>
      <w:r w:rsidR="004B4A1B" w:rsidRPr="00B92BB8">
        <w:rPr>
          <w:rFonts w:ascii="Times New Roman" w:hAnsi="Times New Roman" w:cs="Times New Roman"/>
          <w:sz w:val="24"/>
          <w:szCs w:val="24"/>
        </w:rPr>
        <w:t xml:space="preserve"> </w:t>
      </w:r>
      <w:r w:rsidR="00A122BB" w:rsidRPr="00B92BB8">
        <w:rPr>
          <w:rFonts w:ascii="Times New Roman" w:hAnsi="Times New Roman" w:cs="Times New Roman"/>
          <w:sz w:val="24"/>
          <w:szCs w:val="24"/>
        </w:rPr>
        <w:t xml:space="preserve">may </w:t>
      </w:r>
      <w:r w:rsidR="00B92BB8">
        <w:rPr>
          <w:rFonts w:ascii="Times New Roman" w:hAnsi="Times New Roman" w:cs="Times New Roman"/>
          <w:sz w:val="24"/>
          <w:szCs w:val="24"/>
        </w:rPr>
        <w:t>r</w:t>
      </w:r>
      <w:r w:rsidR="00A122BB" w:rsidRPr="00B92BB8">
        <w:rPr>
          <w:rFonts w:ascii="Times New Roman" w:hAnsi="Times New Roman" w:cs="Times New Roman"/>
          <w:sz w:val="24"/>
          <w:szCs w:val="24"/>
        </w:rPr>
        <w:t>elax or waive the requirements of sub</w:t>
      </w:r>
      <w:r w:rsidR="004A3976" w:rsidRPr="00B92BB8">
        <w:rPr>
          <w:rFonts w:ascii="Times New Roman" w:hAnsi="Times New Roman" w:cs="Times New Roman"/>
          <w:sz w:val="24"/>
          <w:szCs w:val="24"/>
        </w:rPr>
        <w:t>section (3) (k) if he is satisfied that-</w:t>
      </w:r>
    </w:p>
    <w:p w14:paraId="6A7FDC08" w14:textId="24B25661" w:rsidR="004A3976" w:rsidRPr="00B92BB8" w:rsidRDefault="004A3976" w:rsidP="00AD51D0">
      <w:pPr>
        <w:pStyle w:val="ListParagraph"/>
        <w:numPr>
          <w:ilvl w:val="0"/>
          <w:numId w:val="10"/>
        </w:numPr>
        <w:spacing w:after="0"/>
        <w:rPr>
          <w:rFonts w:ascii="Times New Roman" w:hAnsi="Times New Roman" w:cs="Times New Roman"/>
          <w:sz w:val="24"/>
          <w:szCs w:val="24"/>
        </w:rPr>
      </w:pPr>
      <w:r w:rsidRPr="00B92BB8">
        <w:rPr>
          <w:rFonts w:ascii="Times New Roman" w:hAnsi="Times New Roman" w:cs="Times New Roman"/>
          <w:sz w:val="24"/>
          <w:szCs w:val="24"/>
        </w:rPr>
        <w:t>the</w:t>
      </w:r>
      <w:r w:rsidR="004B4A1B" w:rsidRPr="00B92BB8">
        <w:rPr>
          <w:rFonts w:ascii="Times New Roman" w:hAnsi="Times New Roman" w:cs="Times New Roman"/>
          <w:sz w:val="24"/>
          <w:szCs w:val="24"/>
        </w:rPr>
        <w:t xml:space="preserve"> </w:t>
      </w:r>
      <w:r w:rsidRPr="00B92BB8">
        <w:rPr>
          <w:rFonts w:ascii="Times New Roman" w:hAnsi="Times New Roman" w:cs="Times New Roman"/>
          <w:sz w:val="24"/>
          <w:szCs w:val="24"/>
        </w:rPr>
        <w:t>premise ca</w:t>
      </w:r>
      <w:r w:rsidR="0032627A" w:rsidRPr="00B92BB8">
        <w:rPr>
          <w:rFonts w:ascii="Times New Roman" w:hAnsi="Times New Roman" w:cs="Times New Roman"/>
          <w:sz w:val="24"/>
          <w:szCs w:val="24"/>
        </w:rPr>
        <w:t xml:space="preserve">nnot reasonably be to comply with those requirements; and </w:t>
      </w:r>
    </w:p>
    <w:p w14:paraId="46291F1C" w14:textId="77777777" w:rsidR="0032627A" w:rsidRPr="00B92BB8" w:rsidRDefault="0032627A" w:rsidP="00AD51D0">
      <w:pPr>
        <w:pStyle w:val="ListParagraph"/>
        <w:numPr>
          <w:ilvl w:val="0"/>
          <w:numId w:val="10"/>
        </w:numPr>
        <w:spacing w:after="0"/>
        <w:rPr>
          <w:rFonts w:ascii="Times New Roman" w:hAnsi="Times New Roman" w:cs="Times New Roman"/>
          <w:sz w:val="24"/>
          <w:szCs w:val="24"/>
        </w:rPr>
      </w:pPr>
      <w:r w:rsidRPr="00B92BB8">
        <w:rPr>
          <w:rFonts w:ascii="Times New Roman" w:hAnsi="Times New Roman" w:cs="Times New Roman"/>
          <w:sz w:val="24"/>
          <w:szCs w:val="24"/>
        </w:rPr>
        <w:t>no danger to public health is likely to arise if such requirements are waivered:</w:t>
      </w:r>
    </w:p>
    <w:p w14:paraId="329B46D8" w14:textId="7CA0177F" w:rsidR="005D221C" w:rsidRPr="00B92BB8" w:rsidRDefault="005D221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Provided that the </w:t>
      </w:r>
      <w:r w:rsidR="00981809" w:rsidRPr="00B92BB8">
        <w:rPr>
          <w:rFonts w:ascii="Times New Roman" w:hAnsi="Times New Roman" w:cs="Times New Roman"/>
          <w:sz w:val="24"/>
          <w:szCs w:val="24"/>
        </w:rPr>
        <w:t>Council</w:t>
      </w:r>
      <w:r w:rsidR="004B4A1B" w:rsidRPr="00B92BB8">
        <w:rPr>
          <w:rFonts w:ascii="Times New Roman" w:hAnsi="Times New Roman" w:cs="Times New Roman"/>
          <w:sz w:val="24"/>
          <w:szCs w:val="24"/>
        </w:rPr>
        <w:t xml:space="preserve"> </w:t>
      </w:r>
      <w:r w:rsidRPr="00B92BB8">
        <w:rPr>
          <w:rFonts w:ascii="Times New Roman" w:hAnsi="Times New Roman" w:cs="Times New Roman"/>
          <w:sz w:val="24"/>
          <w:szCs w:val="24"/>
        </w:rPr>
        <w:t>may withdraw any relaxation or waiver granted in terms of this section if he/she is satisfied that , since the granting of the relaxation or waiver, a danger to public health has arisen or is likely to arise.</w:t>
      </w:r>
    </w:p>
    <w:p w14:paraId="454E51ED" w14:textId="2C1DD159" w:rsidR="002B323A" w:rsidRPr="00B92BB8" w:rsidRDefault="005D221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(5) No food which has been produced or prepared outside the area </w:t>
      </w:r>
      <w:r w:rsidR="00497855" w:rsidRPr="00B92BB8">
        <w:rPr>
          <w:rFonts w:ascii="Times New Roman" w:hAnsi="Times New Roman" w:cs="Times New Roman"/>
          <w:sz w:val="24"/>
          <w:szCs w:val="24"/>
        </w:rPr>
        <w:t>referred</w:t>
      </w:r>
      <w:r w:rsidRPr="00B92BB8">
        <w:rPr>
          <w:rFonts w:ascii="Times New Roman" w:hAnsi="Times New Roman" w:cs="Times New Roman"/>
          <w:sz w:val="24"/>
          <w:szCs w:val="24"/>
        </w:rPr>
        <w:t xml:space="preserve"> to in subsection 2 </w:t>
      </w:r>
      <w:r w:rsidR="00B92BB8">
        <w:rPr>
          <w:rFonts w:ascii="Times New Roman" w:hAnsi="Times New Roman" w:cs="Times New Roman"/>
          <w:sz w:val="24"/>
          <w:szCs w:val="24"/>
        </w:rPr>
        <w:t xml:space="preserve">shall be </w:t>
      </w:r>
      <w:r w:rsidR="00497855" w:rsidRPr="00B92BB8">
        <w:rPr>
          <w:rFonts w:ascii="Times New Roman" w:hAnsi="Times New Roman" w:cs="Times New Roman"/>
          <w:sz w:val="24"/>
          <w:szCs w:val="24"/>
        </w:rPr>
        <w:t>introduced, distribut</w:t>
      </w:r>
      <w:r w:rsidR="002B323A" w:rsidRPr="00B92BB8">
        <w:rPr>
          <w:rFonts w:ascii="Times New Roman" w:hAnsi="Times New Roman" w:cs="Times New Roman"/>
          <w:sz w:val="24"/>
          <w:szCs w:val="24"/>
        </w:rPr>
        <w:t xml:space="preserve">ed or sold within such areas unless </w:t>
      </w:r>
      <w:r w:rsidR="00497855" w:rsidRPr="00B92BB8">
        <w:rPr>
          <w:rFonts w:ascii="Times New Roman" w:hAnsi="Times New Roman" w:cs="Times New Roman"/>
          <w:sz w:val="24"/>
          <w:szCs w:val="24"/>
        </w:rPr>
        <w:t xml:space="preserve"> where such food was </w:t>
      </w:r>
      <w:r w:rsidR="002B323A" w:rsidRPr="00B92BB8">
        <w:rPr>
          <w:rFonts w:ascii="Times New Roman" w:hAnsi="Times New Roman" w:cs="Times New Roman"/>
          <w:sz w:val="24"/>
          <w:szCs w:val="24"/>
        </w:rPr>
        <w:t xml:space="preserve"> produced or   prepared have been approved by the </w:t>
      </w:r>
      <w:r w:rsidR="00981809" w:rsidRPr="00B92BB8">
        <w:rPr>
          <w:rFonts w:ascii="Times New Roman" w:hAnsi="Times New Roman" w:cs="Times New Roman"/>
          <w:sz w:val="24"/>
          <w:szCs w:val="24"/>
        </w:rPr>
        <w:t>Council</w:t>
      </w:r>
      <w:r w:rsidR="004B4A1B" w:rsidRPr="00B92BB8">
        <w:rPr>
          <w:rFonts w:ascii="Times New Roman" w:hAnsi="Times New Roman" w:cs="Times New Roman"/>
          <w:sz w:val="24"/>
          <w:szCs w:val="24"/>
        </w:rPr>
        <w:t xml:space="preserve"> </w:t>
      </w:r>
      <w:r w:rsidR="002B323A" w:rsidRPr="00B92BB8">
        <w:rPr>
          <w:rFonts w:ascii="Times New Roman" w:hAnsi="Times New Roman" w:cs="Times New Roman"/>
          <w:sz w:val="24"/>
          <w:szCs w:val="24"/>
        </w:rPr>
        <w:t>by the medical officer of health.</w:t>
      </w:r>
    </w:p>
    <w:p w14:paraId="68A9D1FA" w14:textId="77777777" w:rsidR="002B323A" w:rsidRPr="00B92BB8" w:rsidRDefault="002B323A"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B92BB8">
        <w:rPr>
          <w:rFonts w:ascii="Times New Roman" w:hAnsi="Times New Roman" w:cs="Times New Roman"/>
          <w:i/>
          <w:sz w:val="24"/>
          <w:szCs w:val="24"/>
        </w:rPr>
        <w:t xml:space="preserve">Requirements for all cafes, restaurants , take-away food premises and tea-rooms </w:t>
      </w:r>
    </w:p>
    <w:p w14:paraId="55E95EB4" w14:textId="77777777" w:rsidR="002B323A" w:rsidRPr="00B92BB8" w:rsidRDefault="002B323A" w:rsidP="00AD51D0">
      <w:pPr>
        <w:spacing w:after="0"/>
        <w:rPr>
          <w:rFonts w:ascii="Times New Roman" w:hAnsi="Times New Roman" w:cs="Times New Roman"/>
          <w:sz w:val="24"/>
          <w:szCs w:val="24"/>
        </w:rPr>
      </w:pPr>
      <w:r w:rsidRPr="00B92BB8">
        <w:rPr>
          <w:rFonts w:ascii="Times New Roman" w:hAnsi="Times New Roman" w:cs="Times New Roman"/>
          <w:sz w:val="24"/>
          <w:szCs w:val="24"/>
        </w:rPr>
        <w:t>6 (1)All requirements ,cafes and tea</w:t>
      </w:r>
      <w:r w:rsidR="00E03331" w:rsidRPr="00B92BB8">
        <w:rPr>
          <w:rFonts w:ascii="Times New Roman" w:hAnsi="Times New Roman" w:cs="Times New Roman"/>
          <w:sz w:val="24"/>
          <w:szCs w:val="24"/>
        </w:rPr>
        <w:t>-rooms shall for the following requirements-</w:t>
      </w:r>
    </w:p>
    <w:p w14:paraId="74E2F508" w14:textId="77777777" w:rsidR="00E03331" w:rsidRPr="00B92BB8" w:rsidRDefault="00E03331"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at least one double bowl sink with draining boards in molded (not jointed) stainless steel and with a piped supply of hot and cold water connected thereto for washing equipment or utensils used in the preparation and consumption of food;</w:t>
      </w:r>
    </w:p>
    <w:p w14:paraId="41DF2559" w14:textId="77777777" w:rsidR="00E03331" w:rsidRPr="00B92BB8" w:rsidRDefault="004C5B88"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at least one deep bowl sink in molded (not jointed stainless steel) with piped hot and cold water supply for the cleaning and preparation of food;</w:t>
      </w:r>
    </w:p>
    <w:p w14:paraId="28A8A179" w14:textId="77777777" w:rsidR="004C5B88" w:rsidRPr="00B92BB8" w:rsidRDefault="004C5B88"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kitchen accommodation which shall be at least one third of the provided dining room area and such may include washing up areas; </w:t>
      </w:r>
    </w:p>
    <w:p w14:paraId="68476623" w14:textId="77777777" w:rsidR="004C5B88" w:rsidRPr="00B92BB8" w:rsidRDefault="004C5B88"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such kitchen accommodation shall have adequate approved  cleaning; cooking and food-handling facilities;</w:t>
      </w:r>
    </w:p>
    <w:p w14:paraId="16263BFC" w14:textId="77777777" w:rsidR="004C5B88" w:rsidRPr="00B92BB8" w:rsidRDefault="004C5B88"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 separate area of not less than </w:t>
      </w:r>
      <w:r w:rsidR="00C4621F" w:rsidRPr="00B92BB8">
        <w:rPr>
          <w:rFonts w:ascii="Times New Roman" w:hAnsi="Times New Roman" w:cs="Times New Roman"/>
          <w:sz w:val="24"/>
          <w:szCs w:val="24"/>
        </w:rPr>
        <w:t xml:space="preserve">five square metres  for the preparation of beverages and similar foodstuffs </w:t>
      </w:r>
    </w:p>
    <w:p w14:paraId="53D80245" w14:textId="77777777" w:rsidR="00C4621F" w:rsidRPr="00B92BB8" w:rsidRDefault="00C4621F"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approved sanitary accommodation for use by patrons of each sex in addition to staff sanitary accommodation;</w:t>
      </w:r>
    </w:p>
    <w:p w14:paraId="20DBF519" w14:textId="77777777" w:rsidR="00C4621F" w:rsidRPr="00B92BB8" w:rsidRDefault="00C4621F"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sitting facilities for the patrons provided to the o f the medical officer of health;</w:t>
      </w:r>
    </w:p>
    <w:p w14:paraId="3156865E" w14:textId="2494F7D7" w:rsidR="00C4621F" w:rsidRPr="00B92BB8" w:rsidRDefault="00C4621F"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adequate ventilation by means of an extractor fan, extractor hood or such openings as the </w:t>
      </w:r>
      <w:r w:rsidR="00981809" w:rsidRPr="00B92BB8">
        <w:rPr>
          <w:rFonts w:ascii="Times New Roman" w:hAnsi="Times New Roman" w:cs="Times New Roman"/>
          <w:sz w:val="24"/>
          <w:szCs w:val="24"/>
        </w:rPr>
        <w:t>Council</w:t>
      </w:r>
      <w:r w:rsidR="004B4A1B" w:rsidRPr="00B92BB8">
        <w:rPr>
          <w:rFonts w:ascii="Times New Roman" w:hAnsi="Times New Roman" w:cs="Times New Roman"/>
          <w:sz w:val="24"/>
          <w:szCs w:val="24"/>
        </w:rPr>
        <w:t xml:space="preserve"> </w:t>
      </w:r>
      <w:r w:rsidRPr="00B92BB8">
        <w:rPr>
          <w:rFonts w:ascii="Times New Roman" w:hAnsi="Times New Roman" w:cs="Times New Roman"/>
          <w:sz w:val="24"/>
          <w:szCs w:val="24"/>
        </w:rPr>
        <w:t>may approve where kitchen fumes are generated;</w:t>
      </w:r>
    </w:p>
    <w:p w14:paraId="5F6D8629" w14:textId="77777777" w:rsidR="00C4621F" w:rsidRPr="00B92BB8" w:rsidRDefault="00C4621F" w:rsidP="00AD51D0">
      <w:pPr>
        <w:pStyle w:val="ListParagraph"/>
        <w:numPr>
          <w:ilvl w:val="0"/>
          <w:numId w:val="11"/>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All food handlers shall have valid medical examination </w:t>
      </w:r>
      <w:r w:rsidR="00B566CA" w:rsidRPr="00B92BB8">
        <w:rPr>
          <w:rFonts w:ascii="Times New Roman" w:hAnsi="Times New Roman" w:cs="Times New Roman"/>
          <w:sz w:val="24"/>
          <w:szCs w:val="24"/>
        </w:rPr>
        <w:t>certificates</w:t>
      </w:r>
      <w:r w:rsidRPr="00B92BB8">
        <w:rPr>
          <w:rFonts w:ascii="Times New Roman" w:hAnsi="Times New Roman" w:cs="Times New Roman"/>
          <w:sz w:val="24"/>
          <w:szCs w:val="24"/>
        </w:rPr>
        <w:t>.</w:t>
      </w:r>
    </w:p>
    <w:p w14:paraId="07C0ADB6" w14:textId="77777777" w:rsidR="00C4621F" w:rsidRPr="00B92BB8" w:rsidRDefault="00C4621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w:t>
      </w:r>
      <w:r w:rsidR="004E2704" w:rsidRPr="00B92BB8">
        <w:rPr>
          <w:rFonts w:ascii="Times New Roman" w:hAnsi="Times New Roman" w:cs="Times New Roman"/>
          <w:sz w:val="24"/>
          <w:szCs w:val="24"/>
        </w:rPr>
        <w:t>.</w:t>
      </w:r>
      <w:r w:rsidRPr="00B92BB8">
        <w:rPr>
          <w:rFonts w:ascii="Times New Roman" w:hAnsi="Times New Roman" w:cs="Times New Roman"/>
          <w:sz w:val="24"/>
          <w:szCs w:val="24"/>
        </w:rPr>
        <w:t xml:space="preserve"> All take-away food premises shall </w:t>
      </w:r>
    </w:p>
    <w:p w14:paraId="05D4D84B" w14:textId="77777777" w:rsidR="00C4621F" w:rsidRPr="00B92BB8" w:rsidRDefault="00C4621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w:t>
      </w:r>
      <w:r w:rsidR="00B566CA" w:rsidRPr="00B92BB8">
        <w:rPr>
          <w:rFonts w:ascii="Times New Roman" w:hAnsi="Times New Roman" w:cs="Times New Roman"/>
          <w:sz w:val="24"/>
          <w:szCs w:val="24"/>
        </w:rPr>
        <w:t>not provide sitting and sanitary accommodation for the patrons;</w:t>
      </w:r>
    </w:p>
    <w:p w14:paraId="517A5910" w14:textId="77777777" w:rsidR="00B566CA" w:rsidRPr="00B92BB8" w:rsidRDefault="00B566C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(b)have food preparations areas of at least ten square metres and such may include wash up areas;</w:t>
      </w:r>
    </w:p>
    <w:p w14:paraId="65CBE7FA" w14:textId="41924DB1" w:rsidR="004E2704" w:rsidRDefault="00B566CA" w:rsidP="00AD51D0">
      <w:pPr>
        <w:pStyle w:val="ListParagraph"/>
        <w:numPr>
          <w:ilvl w:val="0"/>
          <w:numId w:val="2"/>
        </w:numPr>
        <w:spacing w:after="0"/>
        <w:rPr>
          <w:rFonts w:ascii="Times New Roman" w:hAnsi="Times New Roman" w:cs="Times New Roman"/>
          <w:sz w:val="24"/>
          <w:szCs w:val="24"/>
        </w:rPr>
      </w:pPr>
      <w:r w:rsidRPr="00B92BB8">
        <w:rPr>
          <w:rFonts w:ascii="Times New Roman" w:hAnsi="Times New Roman" w:cs="Times New Roman"/>
          <w:sz w:val="24"/>
          <w:szCs w:val="24"/>
        </w:rPr>
        <w:t>have adequate facilities to keep food hot, at a temperature of not less than 63 degrees Celsius.</w:t>
      </w:r>
    </w:p>
    <w:p w14:paraId="24BB5F23" w14:textId="77777777" w:rsidR="00AD51D0" w:rsidRPr="00B92BB8" w:rsidRDefault="00AD51D0" w:rsidP="00AD51D0">
      <w:pPr>
        <w:pStyle w:val="ListParagraph"/>
        <w:spacing w:after="0"/>
        <w:ind w:left="765"/>
        <w:rPr>
          <w:rFonts w:ascii="Times New Roman" w:hAnsi="Times New Roman" w:cs="Times New Roman"/>
          <w:sz w:val="24"/>
          <w:szCs w:val="24"/>
        </w:rPr>
      </w:pPr>
    </w:p>
    <w:p w14:paraId="5A8F54D5" w14:textId="77777777" w:rsidR="004E2704" w:rsidRPr="00B92BB8" w:rsidRDefault="004E2704"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B92BB8">
        <w:rPr>
          <w:rFonts w:ascii="Times New Roman" w:hAnsi="Times New Roman" w:cs="Times New Roman"/>
          <w:i/>
          <w:sz w:val="24"/>
          <w:szCs w:val="24"/>
        </w:rPr>
        <w:t xml:space="preserve">Requirements for hotels, boarding-houses and lodging-rooms </w:t>
      </w:r>
    </w:p>
    <w:p w14:paraId="47B6689D" w14:textId="77777777" w:rsidR="004E2704" w:rsidRPr="00B92BB8" w:rsidRDefault="004E2704" w:rsidP="00AD51D0">
      <w:pPr>
        <w:spacing w:after="0"/>
        <w:rPr>
          <w:rFonts w:ascii="Times New Roman" w:hAnsi="Times New Roman" w:cs="Times New Roman"/>
          <w:sz w:val="24"/>
          <w:szCs w:val="24"/>
        </w:rPr>
      </w:pPr>
      <w:r w:rsidRPr="00B92BB8">
        <w:rPr>
          <w:rFonts w:ascii="Times New Roman" w:hAnsi="Times New Roman" w:cs="Times New Roman"/>
          <w:sz w:val="24"/>
          <w:szCs w:val="24"/>
        </w:rPr>
        <w:t>7.(1) In this section-</w:t>
      </w:r>
    </w:p>
    <w:p w14:paraId="04FFAEA8" w14:textId="595B12A6" w:rsidR="004E2704" w:rsidRPr="00B92BB8" w:rsidRDefault="004E270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“boarding-house” and “hotel” means premises in which food is prepared or cooked and sold for  consumption on the premises, and in which accommodation is provided for hire or reward for persons who are not members of the family of the occupier of such premises;</w:t>
      </w:r>
    </w:p>
    <w:p w14:paraId="1A553F85" w14:textId="667876BB" w:rsidR="004F0F76" w:rsidRPr="00B92BB8" w:rsidRDefault="004E270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“lodging-rooms” means premise in which accommodation only is provided for hire </w:t>
      </w:r>
      <w:r w:rsidR="004F0F76" w:rsidRPr="00B92BB8">
        <w:rPr>
          <w:rFonts w:ascii="Times New Roman" w:hAnsi="Times New Roman" w:cs="Times New Roman"/>
          <w:sz w:val="24"/>
          <w:szCs w:val="24"/>
        </w:rPr>
        <w:t>for</w:t>
      </w:r>
      <w:r w:rsidRPr="00B92BB8">
        <w:rPr>
          <w:rFonts w:ascii="Times New Roman" w:hAnsi="Times New Roman" w:cs="Times New Roman"/>
          <w:sz w:val="24"/>
          <w:szCs w:val="24"/>
        </w:rPr>
        <w:t xml:space="preserve"> five or more</w:t>
      </w:r>
      <w:r w:rsidR="00B92BB8">
        <w:rPr>
          <w:rFonts w:ascii="Times New Roman" w:hAnsi="Times New Roman" w:cs="Times New Roman"/>
          <w:sz w:val="24"/>
          <w:szCs w:val="24"/>
        </w:rPr>
        <w:t xml:space="preserve"> </w:t>
      </w:r>
      <w:r w:rsidR="004F0F76" w:rsidRPr="00B92BB8">
        <w:rPr>
          <w:rFonts w:ascii="Times New Roman" w:hAnsi="Times New Roman" w:cs="Times New Roman"/>
          <w:sz w:val="24"/>
          <w:szCs w:val="24"/>
        </w:rPr>
        <w:t>persons who are not members of the family of the occupier of such premises.</w:t>
      </w:r>
    </w:p>
    <w:p w14:paraId="6E70CDFB" w14:textId="366FC09F" w:rsidR="004F0F76" w:rsidRPr="00B92BB8" w:rsidRDefault="004F0F7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 In all premises where the business referred to in subsection (1) is carried on, the following provisions shall be complied with-</w:t>
      </w:r>
    </w:p>
    <w:p w14:paraId="789B054D" w14:textId="77777777" w:rsidR="004F0F76" w:rsidRPr="00B92BB8" w:rsidRDefault="004F0F76" w:rsidP="00AD51D0">
      <w:pPr>
        <w:pStyle w:val="ListParagraph"/>
        <w:numPr>
          <w:ilvl w:val="0"/>
          <w:numId w:val="12"/>
        </w:numPr>
        <w:spacing w:after="0"/>
        <w:rPr>
          <w:rFonts w:ascii="Times New Roman" w:hAnsi="Times New Roman" w:cs="Times New Roman"/>
          <w:sz w:val="24"/>
          <w:szCs w:val="24"/>
        </w:rPr>
      </w:pPr>
      <w:r w:rsidRPr="00B92BB8">
        <w:rPr>
          <w:rFonts w:ascii="Times New Roman" w:hAnsi="Times New Roman" w:cs="Times New Roman"/>
          <w:sz w:val="24"/>
          <w:szCs w:val="24"/>
        </w:rPr>
        <w:t xml:space="preserve">the premises shall be connected to the water –supply of the Council or water supply approved by the Council; and </w:t>
      </w:r>
    </w:p>
    <w:p w14:paraId="04206019" w14:textId="77777777" w:rsidR="00B92BB8" w:rsidRDefault="004F0F76" w:rsidP="00AD51D0">
      <w:pPr>
        <w:pStyle w:val="ListParagraph"/>
        <w:numPr>
          <w:ilvl w:val="0"/>
          <w:numId w:val="12"/>
        </w:numPr>
        <w:spacing w:after="0"/>
        <w:rPr>
          <w:rFonts w:ascii="Times New Roman" w:hAnsi="Times New Roman" w:cs="Times New Roman"/>
          <w:sz w:val="24"/>
          <w:szCs w:val="24"/>
        </w:rPr>
      </w:pPr>
      <w:r w:rsidRPr="00B92BB8">
        <w:rPr>
          <w:rFonts w:ascii="Times New Roman" w:hAnsi="Times New Roman" w:cs="Times New Roman"/>
          <w:sz w:val="24"/>
          <w:szCs w:val="24"/>
        </w:rPr>
        <w:t>the total area of all windows in each room in such premises shall be equal to at least one tenth of the floor area of each room, and approved means of through ventilation or cross-</w:t>
      </w:r>
      <w:r w:rsidR="00FF5C0D" w:rsidRPr="00B92BB8">
        <w:rPr>
          <w:rFonts w:ascii="Times New Roman" w:hAnsi="Times New Roman" w:cs="Times New Roman"/>
          <w:sz w:val="24"/>
          <w:szCs w:val="24"/>
        </w:rPr>
        <w:t>ventilation</w:t>
      </w:r>
      <w:r w:rsidRPr="00B92BB8">
        <w:rPr>
          <w:rFonts w:ascii="Times New Roman" w:hAnsi="Times New Roman" w:cs="Times New Roman"/>
          <w:sz w:val="24"/>
          <w:szCs w:val="24"/>
        </w:rPr>
        <w:t xml:space="preserve"> for each room shall be provided. </w:t>
      </w:r>
    </w:p>
    <w:p w14:paraId="709CDF23" w14:textId="4952D9D1" w:rsidR="00451692" w:rsidRPr="00B92BB8" w:rsidRDefault="00670A6D" w:rsidP="00AD51D0">
      <w:pPr>
        <w:spacing w:after="0"/>
        <w:ind w:left="810"/>
        <w:rPr>
          <w:rFonts w:ascii="Times New Roman" w:hAnsi="Times New Roman" w:cs="Times New Roman"/>
          <w:sz w:val="24"/>
          <w:szCs w:val="24"/>
        </w:rPr>
      </w:pPr>
      <w:r w:rsidRPr="00B92BB8">
        <w:rPr>
          <w:rFonts w:ascii="Times New Roman" w:hAnsi="Times New Roman" w:cs="Times New Roman"/>
          <w:sz w:val="24"/>
          <w:szCs w:val="24"/>
        </w:rPr>
        <w:t xml:space="preserve">     (3) n</w:t>
      </w:r>
      <w:r w:rsidR="00451692" w:rsidRPr="00B92BB8">
        <w:rPr>
          <w:rFonts w:ascii="Times New Roman" w:hAnsi="Times New Roman" w:cs="Times New Roman"/>
          <w:sz w:val="24"/>
          <w:szCs w:val="24"/>
        </w:rPr>
        <w:t>o persons hall carry on the business of a hotel or boarding-house or of providing lodging-rooms unless-</w:t>
      </w:r>
    </w:p>
    <w:p w14:paraId="4D29346E" w14:textId="77777777" w:rsidR="00451692" w:rsidRPr="00B92BB8" w:rsidRDefault="00451692" w:rsidP="00AD51D0">
      <w:pPr>
        <w:pStyle w:val="ListParagraph"/>
        <w:numPr>
          <w:ilvl w:val="0"/>
          <w:numId w:val="13"/>
        </w:num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bathrooms and wash-hand basins are provided in an approved position within the premises-</w:t>
      </w:r>
    </w:p>
    <w:p w14:paraId="40CD3D66" w14:textId="77777777" w:rsidR="00451692" w:rsidRPr="00B92BB8" w:rsidRDefault="00451692" w:rsidP="00AD51D0">
      <w:pPr>
        <w:pStyle w:val="ListParagraph"/>
        <w:numPr>
          <w:ilvl w:val="2"/>
          <w:numId w:val="1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in the </w:t>
      </w:r>
      <w:r w:rsidR="003F0D1E" w:rsidRPr="00B92BB8">
        <w:rPr>
          <w:rFonts w:ascii="Times New Roman" w:hAnsi="Times New Roman" w:cs="Times New Roman"/>
          <w:sz w:val="24"/>
          <w:szCs w:val="24"/>
        </w:rPr>
        <w:t>proportion</w:t>
      </w:r>
      <w:r w:rsidRPr="00B92BB8">
        <w:rPr>
          <w:rFonts w:ascii="Times New Roman" w:hAnsi="Times New Roman" w:cs="Times New Roman"/>
          <w:sz w:val="24"/>
          <w:szCs w:val="24"/>
        </w:rPr>
        <w:t xml:space="preserve"> of one bath and one basin for </w:t>
      </w:r>
      <w:r w:rsidR="003F0D1E" w:rsidRPr="00B92BB8">
        <w:rPr>
          <w:rFonts w:ascii="Times New Roman" w:hAnsi="Times New Roman" w:cs="Times New Roman"/>
          <w:sz w:val="24"/>
          <w:szCs w:val="24"/>
        </w:rPr>
        <w:t>every six residents or part thereof; and</w:t>
      </w:r>
    </w:p>
    <w:p w14:paraId="1CB938F0" w14:textId="77777777" w:rsidR="003F0D1E" w:rsidRPr="00B92BB8" w:rsidRDefault="003F0D1E" w:rsidP="00AD51D0">
      <w:pPr>
        <w:pStyle w:val="ListParagraph"/>
        <w:numPr>
          <w:ilvl w:val="2"/>
          <w:numId w:val="16"/>
        </w:numPr>
        <w:spacing w:after="0"/>
        <w:rPr>
          <w:rFonts w:ascii="Times New Roman" w:hAnsi="Times New Roman" w:cs="Times New Roman"/>
          <w:sz w:val="24"/>
          <w:szCs w:val="24"/>
        </w:rPr>
      </w:pPr>
      <w:r w:rsidRPr="00B92BB8">
        <w:rPr>
          <w:rFonts w:ascii="Times New Roman" w:hAnsi="Times New Roman" w:cs="Times New Roman"/>
          <w:sz w:val="24"/>
          <w:szCs w:val="24"/>
        </w:rPr>
        <w:t xml:space="preserve">with a minimum of one bathroom for each sex, clearly marked as being for the use of either  </w:t>
      </w:r>
      <w:r w:rsidR="00B81C9E" w:rsidRPr="00B92BB8">
        <w:rPr>
          <w:rFonts w:ascii="Times New Roman" w:hAnsi="Times New Roman" w:cs="Times New Roman"/>
          <w:sz w:val="24"/>
          <w:szCs w:val="24"/>
        </w:rPr>
        <w:t>men or women; and</w:t>
      </w:r>
    </w:p>
    <w:p w14:paraId="08CA2296" w14:textId="77777777" w:rsidR="00B81C9E" w:rsidRPr="00B92BB8" w:rsidRDefault="00B81C9E" w:rsidP="00AD51D0">
      <w:pPr>
        <w:pStyle w:val="ListParagraph"/>
        <w:numPr>
          <w:ilvl w:val="2"/>
          <w:numId w:val="16"/>
        </w:numPr>
        <w:spacing w:after="0"/>
        <w:rPr>
          <w:rFonts w:ascii="Times New Roman" w:hAnsi="Times New Roman" w:cs="Times New Roman"/>
          <w:sz w:val="24"/>
          <w:szCs w:val="24"/>
        </w:rPr>
      </w:pPr>
      <w:r w:rsidRPr="00B92BB8">
        <w:rPr>
          <w:rFonts w:ascii="Times New Roman" w:hAnsi="Times New Roman" w:cs="Times New Roman"/>
          <w:sz w:val="24"/>
          <w:szCs w:val="24"/>
        </w:rPr>
        <w:t>with a piped supply of hot and cold water connected to each bath and basin;</w:t>
      </w:r>
    </w:p>
    <w:p w14:paraId="4D9D8E56" w14:textId="77777777" w:rsidR="00D16F59" w:rsidRPr="00B92BB8" w:rsidRDefault="00D16F59" w:rsidP="00AD51D0">
      <w:pPr>
        <w:pStyle w:val="ListParagraph"/>
        <w:numPr>
          <w:ilvl w:val="0"/>
          <w:numId w:val="13"/>
        </w:numPr>
        <w:spacing w:after="0"/>
        <w:rPr>
          <w:rFonts w:ascii="Times New Roman" w:hAnsi="Times New Roman" w:cs="Times New Roman"/>
          <w:sz w:val="24"/>
          <w:szCs w:val="24"/>
        </w:rPr>
      </w:pPr>
      <w:r w:rsidRPr="00B92BB8">
        <w:rPr>
          <w:rFonts w:ascii="Times New Roman" w:hAnsi="Times New Roman" w:cs="Times New Roman"/>
          <w:sz w:val="24"/>
          <w:szCs w:val="24"/>
        </w:rPr>
        <w:t>approved sanitary accommodation for residents is provided within the premises</w:t>
      </w:r>
    </w:p>
    <w:p w14:paraId="306A5BC6" w14:textId="77777777" w:rsidR="00D16F59" w:rsidRPr="00B92BB8" w:rsidRDefault="00D16F59" w:rsidP="00AD51D0">
      <w:pPr>
        <w:pStyle w:val="ListParagraph"/>
        <w:numPr>
          <w:ilvl w:val="0"/>
          <w:numId w:val="17"/>
        </w:numPr>
        <w:spacing w:after="0"/>
        <w:rPr>
          <w:rFonts w:ascii="Times New Roman" w:hAnsi="Times New Roman" w:cs="Times New Roman"/>
          <w:sz w:val="24"/>
          <w:szCs w:val="24"/>
        </w:rPr>
      </w:pPr>
      <w:r w:rsidRPr="00B92BB8">
        <w:rPr>
          <w:rFonts w:ascii="Times New Roman" w:hAnsi="Times New Roman" w:cs="Times New Roman"/>
          <w:sz w:val="24"/>
          <w:szCs w:val="24"/>
        </w:rPr>
        <w:t xml:space="preserve">in an approved position ; and </w:t>
      </w:r>
    </w:p>
    <w:p w14:paraId="7B4F8F4C" w14:textId="77777777" w:rsidR="00D16F59" w:rsidRPr="00B92BB8" w:rsidRDefault="00D16F59" w:rsidP="00AD51D0">
      <w:pPr>
        <w:pStyle w:val="ListParagraph"/>
        <w:numPr>
          <w:ilvl w:val="0"/>
          <w:numId w:val="17"/>
        </w:numPr>
        <w:spacing w:after="0"/>
        <w:rPr>
          <w:rFonts w:ascii="Times New Roman" w:hAnsi="Times New Roman" w:cs="Times New Roman"/>
          <w:sz w:val="24"/>
          <w:szCs w:val="24"/>
        </w:rPr>
      </w:pPr>
      <w:r w:rsidRPr="00B92BB8">
        <w:rPr>
          <w:rFonts w:ascii="Times New Roman" w:hAnsi="Times New Roman" w:cs="Times New Roman"/>
          <w:sz w:val="24"/>
          <w:szCs w:val="24"/>
        </w:rPr>
        <w:t>with minimum of one water closet for each sex clearly marked as being for the use of either men and women; and</w:t>
      </w:r>
    </w:p>
    <w:p w14:paraId="363944AE" w14:textId="77777777" w:rsidR="00901AAD" w:rsidRPr="00B92BB8" w:rsidRDefault="00901AAD" w:rsidP="00AD51D0">
      <w:pPr>
        <w:pStyle w:val="ListParagraph"/>
        <w:numPr>
          <w:ilvl w:val="0"/>
          <w:numId w:val="17"/>
        </w:numPr>
        <w:spacing w:after="0"/>
        <w:rPr>
          <w:rFonts w:ascii="Times New Roman" w:hAnsi="Times New Roman" w:cs="Times New Roman"/>
          <w:sz w:val="24"/>
          <w:szCs w:val="24"/>
        </w:rPr>
      </w:pPr>
      <w:r w:rsidRPr="00B92BB8">
        <w:rPr>
          <w:rFonts w:ascii="Times New Roman" w:hAnsi="Times New Roman" w:cs="Times New Roman"/>
          <w:sz w:val="24"/>
          <w:szCs w:val="24"/>
        </w:rPr>
        <w:t xml:space="preserve">in rooms separate from the bathrooms, excluding bathroom </w:t>
      </w:r>
      <w:r w:rsidRPr="00B92BB8">
        <w:rPr>
          <w:rFonts w:ascii="Times New Roman" w:hAnsi="Times New Roman" w:cs="Times New Roman"/>
          <w:i/>
          <w:sz w:val="24"/>
          <w:szCs w:val="24"/>
        </w:rPr>
        <w:t>ensuite:</w:t>
      </w:r>
    </w:p>
    <w:p w14:paraId="4E0C9A9B" w14:textId="01F4C502" w:rsidR="00901AAD" w:rsidRPr="00B92BB8" w:rsidRDefault="00901AAD" w:rsidP="00AD51D0">
      <w:pPr>
        <w:pStyle w:val="ListParagraph"/>
        <w:numPr>
          <w:ilvl w:val="0"/>
          <w:numId w:val="13"/>
        </w:numPr>
        <w:spacing w:after="0"/>
        <w:rPr>
          <w:rFonts w:ascii="Times New Roman" w:hAnsi="Times New Roman" w:cs="Times New Roman"/>
          <w:sz w:val="24"/>
          <w:szCs w:val="24"/>
        </w:rPr>
      </w:pPr>
      <w:r w:rsidRPr="00B92BB8">
        <w:rPr>
          <w:rFonts w:ascii="Times New Roman" w:hAnsi="Times New Roman" w:cs="Times New Roman"/>
          <w:sz w:val="24"/>
          <w:szCs w:val="24"/>
        </w:rPr>
        <w:t xml:space="preserve">adequate refuse receptacles, which shall be determined by the </w:t>
      </w:r>
      <w:r w:rsidR="00981809" w:rsidRPr="00B92BB8">
        <w:rPr>
          <w:rFonts w:ascii="Times New Roman" w:hAnsi="Times New Roman" w:cs="Times New Roman"/>
          <w:sz w:val="24"/>
          <w:szCs w:val="24"/>
        </w:rPr>
        <w:t>Council</w:t>
      </w:r>
      <w:r w:rsidR="004B4A1B" w:rsidRPr="00B92BB8">
        <w:rPr>
          <w:rFonts w:ascii="Times New Roman" w:hAnsi="Times New Roman" w:cs="Times New Roman"/>
          <w:sz w:val="24"/>
          <w:szCs w:val="24"/>
        </w:rPr>
        <w:t xml:space="preserve"> </w:t>
      </w:r>
      <w:r w:rsidRPr="00B92BB8">
        <w:rPr>
          <w:rFonts w:ascii="Times New Roman" w:hAnsi="Times New Roman" w:cs="Times New Roman"/>
          <w:sz w:val="24"/>
          <w:szCs w:val="24"/>
        </w:rPr>
        <w:t>on a 1</w:t>
      </w:r>
    </w:p>
    <w:p w14:paraId="54940C84" w14:textId="77777777" w:rsidR="00901AAD" w:rsidRPr="00B92BB8" w:rsidRDefault="00901AAD" w:rsidP="00AD51D0">
      <w:pPr>
        <w:spacing w:after="0"/>
        <w:ind w:left="900"/>
        <w:rPr>
          <w:rFonts w:ascii="Times New Roman" w:hAnsi="Times New Roman" w:cs="Times New Roman"/>
          <w:sz w:val="24"/>
          <w:szCs w:val="24"/>
        </w:rPr>
      </w:pPr>
      <w:r w:rsidRPr="00B92BB8">
        <w:rPr>
          <w:rFonts w:ascii="Times New Roman" w:hAnsi="Times New Roman" w:cs="Times New Roman"/>
          <w:sz w:val="24"/>
          <w:szCs w:val="24"/>
        </w:rPr>
        <w:t>is to 5 rooms ratio, shall be provided:</w:t>
      </w:r>
    </w:p>
    <w:p w14:paraId="4EB1067C" w14:textId="13BE487A" w:rsidR="00901AAD" w:rsidRPr="00B92BB8" w:rsidRDefault="00901AAD" w:rsidP="00AD51D0">
      <w:pPr>
        <w:spacing w:after="0"/>
        <w:rPr>
          <w:rFonts w:ascii="Times New Roman" w:hAnsi="Times New Roman" w:cs="Times New Roman"/>
          <w:sz w:val="24"/>
          <w:szCs w:val="24"/>
        </w:rPr>
      </w:pPr>
      <w:r w:rsidRPr="00B92BB8">
        <w:rPr>
          <w:rFonts w:ascii="Times New Roman" w:hAnsi="Times New Roman" w:cs="Times New Roman"/>
          <w:sz w:val="24"/>
          <w:szCs w:val="24"/>
        </w:rPr>
        <w:t>Provided that, where accommodation includes bathrooms and water close</w:t>
      </w:r>
      <w:r w:rsidR="004B4A1B" w:rsidRPr="00B92BB8">
        <w:rPr>
          <w:rFonts w:ascii="Times New Roman" w:hAnsi="Times New Roman" w:cs="Times New Roman"/>
          <w:sz w:val="24"/>
          <w:szCs w:val="24"/>
        </w:rPr>
        <w:t xml:space="preserve"> </w:t>
      </w:r>
      <w:r w:rsidRPr="00B92BB8">
        <w:rPr>
          <w:rFonts w:ascii="Times New Roman" w:hAnsi="Times New Roman" w:cs="Times New Roman"/>
          <w:i/>
          <w:sz w:val="24"/>
          <w:szCs w:val="24"/>
        </w:rPr>
        <w:t>ensuite</w:t>
      </w:r>
      <w:r w:rsidRPr="00B92BB8">
        <w:rPr>
          <w:rFonts w:ascii="Times New Roman" w:hAnsi="Times New Roman" w:cs="Times New Roman"/>
          <w:sz w:val="24"/>
          <w:szCs w:val="24"/>
        </w:rPr>
        <w:t>, such residents and facilities shall not be included when assessing the number of bathrooms and water closets required for the remainder of the accommodation.</w:t>
      </w:r>
    </w:p>
    <w:p w14:paraId="1387AB95" w14:textId="7669BD91" w:rsidR="00EC78D4" w:rsidRPr="00B92BB8" w:rsidRDefault="00901AA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(4)Every person carrying on the business of a hotel or boarding-house or of providing lodging-rooms </w:t>
      </w:r>
      <w:r w:rsidR="00B92BB8">
        <w:rPr>
          <w:rFonts w:ascii="Times New Roman" w:hAnsi="Times New Roman" w:cs="Times New Roman"/>
          <w:sz w:val="24"/>
          <w:szCs w:val="24"/>
        </w:rPr>
        <w:t>s</w:t>
      </w:r>
      <w:r w:rsidR="00EC78D4" w:rsidRPr="00B92BB8">
        <w:rPr>
          <w:rFonts w:ascii="Times New Roman" w:hAnsi="Times New Roman" w:cs="Times New Roman"/>
          <w:sz w:val="24"/>
          <w:szCs w:val="24"/>
        </w:rPr>
        <w:t>hall-</w:t>
      </w:r>
    </w:p>
    <w:p w14:paraId="56CE2029" w14:textId="77777777" w:rsidR="00EC78D4" w:rsidRPr="00B92BB8" w:rsidRDefault="00EC78D4" w:rsidP="00AD51D0">
      <w:pPr>
        <w:pStyle w:val="ListParagraph"/>
        <w:numPr>
          <w:ilvl w:val="0"/>
          <w:numId w:val="18"/>
        </w:numPr>
        <w:spacing w:after="0"/>
        <w:rPr>
          <w:rFonts w:ascii="Times New Roman" w:hAnsi="Times New Roman" w:cs="Times New Roman"/>
          <w:sz w:val="24"/>
          <w:szCs w:val="24"/>
        </w:rPr>
      </w:pPr>
      <w:r w:rsidRPr="00B92BB8">
        <w:rPr>
          <w:rFonts w:ascii="Times New Roman" w:hAnsi="Times New Roman" w:cs="Times New Roman"/>
          <w:sz w:val="24"/>
          <w:szCs w:val="24"/>
        </w:rPr>
        <w:t>Provide for each person occupying a room at least five square metres of floor space; and</w:t>
      </w:r>
    </w:p>
    <w:p w14:paraId="3CB4A51A" w14:textId="77777777" w:rsidR="00EC78D4" w:rsidRPr="00B92BB8" w:rsidRDefault="00EC78D4" w:rsidP="00AD51D0">
      <w:pPr>
        <w:pStyle w:val="ListParagraph"/>
        <w:numPr>
          <w:ilvl w:val="0"/>
          <w:numId w:val="18"/>
        </w:numPr>
        <w:spacing w:after="0"/>
        <w:rPr>
          <w:rFonts w:ascii="Times New Roman" w:hAnsi="Times New Roman" w:cs="Times New Roman"/>
          <w:sz w:val="24"/>
          <w:szCs w:val="24"/>
        </w:rPr>
      </w:pPr>
      <w:r w:rsidRPr="00B92BB8">
        <w:rPr>
          <w:rFonts w:ascii="Times New Roman" w:hAnsi="Times New Roman" w:cs="Times New Roman"/>
          <w:sz w:val="24"/>
          <w:szCs w:val="24"/>
        </w:rPr>
        <w:t xml:space="preserve">Provide for adequate artificial lighting in any accommodation; and </w:t>
      </w:r>
    </w:p>
    <w:p w14:paraId="107B2331" w14:textId="4A0DAA52" w:rsidR="00EC78D4" w:rsidRDefault="00EC78D4" w:rsidP="00AD51D0">
      <w:pPr>
        <w:pStyle w:val="ListParagraph"/>
        <w:numPr>
          <w:ilvl w:val="0"/>
          <w:numId w:val="18"/>
        </w:numPr>
        <w:spacing w:after="0"/>
        <w:rPr>
          <w:rFonts w:ascii="Times New Roman" w:hAnsi="Times New Roman" w:cs="Times New Roman"/>
          <w:sz w:val="24"/>
          <w:szCs w:val="24"/>
        </w:rPr>
      </w:pPr>
      <w:r w:rsidRPr="00B92BB8">
        <w:rPr>
          <w:rFonts w:ascii="Times New Roman" w:hAnsi="Times New Roman" w:cs="Times New Roman"/>
          <w:sz w:val="24"/>
          <w:szCs w:val="24"/>
        </w:rPr>
        <w:t xml:space="preserve">Supply , for the use of residents, bedding, blankets, bed linen and towels which are clean and in good repair. </w:t>
      </w:r>
    </w:p>
    <w:p w14:paraId="094BF212" w14:textId="77777777" w:rsidR="00AD51D0" w:rsidRPr="00B92BB8" w:rsidRDefault="00AD51D0" w:rsidP="00AD51D0">
      <w:pPr>
        <w:pStyle w:val="ListParagraph"/>
        <w:numPr>
          <w:ilvl w:val="0"/>
          <w:numId w:val="18"/>
        </w:numPr>
        <w:spacing w:after="0"/>
        <w:rPr>
          <w:rFonts w:ascii="Times New Roman" w:hAnsi="Times New Roman" w:cs="Times New Roman"/>
          <w:sz w:val="24"/>
          <w:szCs w:val="24"/>
        </w:rPr>
      </w:pPr>
    </w:p>
    <w:p w14:paraId="5F01D6A8" w14:textId="77777777" w:rsidR="00901AAD" w:rsidRPr="00B92BB8" w:rsidRDefault="00EC78D4"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B92BB8">
        <w:rPr>
          <w:rFonts w:ascii="Times New Roman" w:hAnsi="Times New Roman" w:cs="Times New Roman"/>
          <w:i/>
          <w:sz w:val="24"/>
          <w:szCs w:val="24"/>
        </w:rPr>
        <w:t>Requirements for butcheries and fishmongers</w:t>
      </w:r>
    </w:p>
    <w:p w14:paraId="6494CC49" w14:textId="77777777" w:rsidR="00EC78D4" w:rsidRPr="00B92BB8" w:rsidRDefault="00EC78D4" w:rsidP="00AD51D0">
      <w:pPr>
        <w:spacing w:after="0"/>
        <w:rPr>
          <w:rFonts w:ascii="Times New Roman" w:hAnsi="Times New Roman" w:cs="Times New Roman"/>
          <w:sz w:val="24"/>
          <w:szCs w:val="24"/>
        </w:rPr>
      </w:pPr>
      <w:r w:rsidRPr="00B92BB8">
        <w:rPr>
          <w:rFonts w:ascii="Times New Roman" w:hAnsi="Times New Roman" w:cs="Times New Roman"/>
          <w:sz w:val="24"/>
          <w:szCs w:val="24"/>
        </w:rPr>
        <w:t>8</w:t>
      </w:r>
      <w:r w:rsidR="005B1EE7" w:rsidRPr="00B92BB8">
        <w:rPr>
          <w:rFonts w:ascii="Times New Roman" w:hAnsi="Times New Roman" w:cs="Times New Roman"/>
          <w:sz w:val="24"/>
          <w:szCs w:val="24"/>
        </w:rPr>
        <w:t xml:space="preserve">   (1)In this section-</w:t>
      </w:r>
    </w:p>
    <w:p w14:paraId="3B6E03E2" w14:textId="77777777" w:rsidR="005B1EE7" w:rsidRPr="00B92BB8" w:rsidRDefault="005B1EE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“butcher” means any person who sells meat in a butcher</w:t>
      </w:r>
      <w:r w:rsidR="00F9211D" w:rsidRPr="00B92BB8">
        <w:rPr>
          <w:rFonts w:ascii="Times New Roman" w:hAnsi="Times New Roman" w:cs="Times New Roman"/>
          <w:sz w:val="24"/>
          <w:szCs w:val="24"/>
        </w:rPr>
        <w:t>’</w:t>
      </w:r>
      <w:r w:rsidRPr="00B92BB8">
        <w:rPr>
          <w:rFonts w:ascii="Times New Roman" w:hAnsi="Times New Roman" w:cs="Times New Roman"/>
          <w:sz w:val="24"/>
          <w:szCs w:val="24"/>
        </w:rPr>
        <w:t>s shop for human consumption;</w:t>
      </w:r>
    </w:p>
    <w:p w14:paraId="1C920B4A" w14:textId="19089C72" w:rsidR="00F9211D" w:rsidRPr="00B92BB8" w:rsidRDefault="005B1EE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“burtcher</w:t>
      </w:r>
      <w:r w:rsidR="00F9211D" w:rsidRPr="00B92BB8">
        <w:rPr>
          <w:rFonts w:ascii="Times New Roman" w:hAnsi="Times New Roman" w:cs="Times New Roman"/>
          <w:sz w:val="24"/>
          <w:szCs w:val="24"/>
        </w:rPr>
        <w:t xml:space="preserve">’s meat” means flesh or offal of any bovine, ovine, caprine, porcine, equine or game   or  animal, but does not include products manufactured from such flesh or offal, or bacon, ham or   biltong; or canned or cooked meats; </w:t>
      </w:r>
    </w:p>
    <w:p w14:paraId="30750416" w14:textId="214D7F43" w:rsidR="00AD7D4B" w:rsidRPr="00B92BB8" w:rsidRDefault="00783B3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“fish” means flesh or offal of fish intended for human consumption and include fresh or frozen </w:t>
      </w:r>
      <w:r w:rsidR="00AD7D4B" w:rsidRPr="00B92BB8">
        <w:rPr>
          <w:rFonts w:ascii="Times New Roman" w:hAnsi="Times New Roman" w:cs="Times New Roman"/>
          <w:sz w:val="24"/>
          <w:szCs w:val="24"/>
        </w:rPr>
        <w:t xml:space="preserve">but does not include fish which has been canned, cured, smoked or dried, or fish made up into sealed packets in an approved manner  for sale from deep freezer units;  </w:t>
      </w:r>
    </w:p>
    <w:p w14:paraId="142A9ABC" w14:textId="77777777" w:rsidR="002009B4" w:rsidRPr="00B92BB8" w:rsidRDefault="002009B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“fishmonger” means any person who sells fish other than fried fish for human consumption;</w:t>
      </w:r>
    </w:p>
    <w:p w14:paraId="39118CCD" w14:textId="3517E2B1" w:rsidR="002009B4" w:rsidRPr="00B92BB8" w:rsidRDefault="002009B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“fishmonger’s  shop” means premises used for carrying on the business of a fishmonger, andincludes any fore court or yard used in connection with such business.</w:t>
      </w:r>
    </w:p>
    <w:p w14:paraId="71536731" w14:textId="77777777" w:rsidR="00750126" w:rsidRPr="00B92BB8" w:rsidRDefault="0075012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carry on the business of a butcher or fishmonger unless he/she complies with the provisions of sections 3, 4 and 5.</w:t>
      </w:r>
    </w:p>
    <w:p w14:paraId="27AAB106" w14:textId="77777777" w:rsidR="002009B4" w:rsidRPr="00B92BB8" w:rsidRDefault="00750126"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(3)In all premises where the business referred to </w:t>
      </w:r>
      <w:r w:rsidR="00FF308C" w:rsidRPr="00B92BB8">
        <w:rPr>
          <w:rFonts w:ascii="Times New Roman" w:hAnsi="Times New Roman" w:cs="Times New Roman"/>
          <w:sz w:val="24"/>
          <w:szCs w:val="24"/>
        </w:rPr>
        <w:t>in subsection (2) is carried out</w:t>
      </w:r>
      <w:r w:rsidRPr="00B92BB8">
        <w:rPr>
          <w:rFonts w:ascii="Times New Roman" w:hAnsi="Times New Roman" w:cs="Times New Roman"/>
          <w:sz w:val="24"/>
          <w:szCs w:val="24"/>
        </w:rPr>
        <w:t xml:space="preserve"> , the following additional provisions shall be complied with-</w:t>
      </w:r>
    </w:p>
    <w:p w14:paraId="216A0BD9" w14:textId="3C5DB53D" w:rsidR="00006B16" w:rsidRPr="00B92BB8" w:rsidRDefault="0075012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 a</w:t>
      </w:r>
      <w:r w:rsidR="00A8003E" w:rsidRPr="00B92BB8">
        <w:rPr>
          <w:rFonts w:ascii="Times New Roman" w:hAnsi="Times New Roman" w:cs="Times New Roman"/>
          <w:sz w:val="24"/>
          <w:szCs w:val="24"/>
        </w:rPr>
        <w:t xml:space="preserve"> </w:t>
      </w:r>
      <w:r w:rsidR="001302E4" w:rsidRPr="00B92BB8">
        <w:rPr>
          <w:rFonts w:ascii="Times New Roman" w:hAnsi="Times New Roman" w:cs="Times New Roman"/>
          <w:sz w:val="24"/>
          <w:szCs w:val="24"/>
        </w:rPr>
        <w:t>thermostatically</w:t>
      </w:r>
      <w:r w:rsidRPr="00B92BB8">
        <w:rPr>
          <w:rFonts w:ascii="Times New Roman" w:hAnsi="Times New Roman" w:cs="Times New Roman"/>
          <w:sz w:val="24"/>
          <w:szCs w:val="24"/>
        </w:rPr>
        <w:t xml:space="preserve"> controlled refrigerated room shall be provided, with a capacity of not </w:t>
      </w:r>
      <w:r w:rsidR="00006B16" w:rsidRPr="00B92BB8">
        <w:rPr>
          <w:rFonts w:ascii="Times New Roman" w:hAnsi="Times New Roman" w:cs="Times New Roman"/>
          <w:sz w:val="24"/>
          <w:szCs w:val="24"/>
        </w:rPr>
        <w:t>less than six cubic metres and fitted with hanging rails and shelving or racks of non-</w:t>
      </w:r>
      <w:r w:rsidR="00A8003E" w:rsidRPr="00B92BB8">
        <w:rPr>
          <w:rFonts w:ascii="Times New Roman" w:hAnsi="Times New Roman" w:cs="Times New Roman"/>
          <w:sz w:val="24"/>
          <w:szCs w:val="24"/>
        </w:rPr>
        <w:t>corrodible material</w:t>
      </w:r>
      <w:r w:rsidR="00C82CBC" w:rsidRPr="00B92BB8">
        <w:rPr>
          <w:rFonts w:ascii="Times New Roman" w:hAnsi="Times New Roman" w:cs="Times New Roman"/>
          <w:sz w:val="24"/>
          <w:szCs w:val="24"/>
        </w:rPr>
        <w:t>:</w:t>
      </w:r>
    </w:p>
    <w:p w14:paraId="701756C0" w14:textId="2BD882E4" w:rsidR="00C82CBC" w:rsidRPr="00B92BB8" w:rsidRDefault="00B92BB8" w:rsidP="00AD51D0">
      <w:pPr>
        <w:spacing w:after="0"/>
        <w:rPr>
          <w:rFonts w:ascii="Times New Roman" w:hAnsi="Times New Roman" w:cs="Times New Roman"/>
          <w:sz w:val="24"/>
          <w:szCs w:val="24"/>
        </w:rPr>
      </w:pPr>
      <w:r>
        <w:rPr>
          <w:rFonts w:ascii="Times New Roman" w:hAnsi="Times New Roman" w:cs="Times New Roman"/>
          <w:sz w:val="24"/>
          <w:szCs w:val="24"/>
        </w:rPr>
        <w:t xml:space="preserve">  </w:t>
      </w:r>
      <w:r w:rsidR="00C82CBC" w:rsidRPr="00B92BB8">
        <w:rPr>
          <w:rFonts w:ascii="Times New Roman" w:hAnsi="Times New Roman" w:cs="Times New Roman"/>
          <w:sz w:val="24"/>
          <w:szCs w:val="24"/>
        </w:rPr>
        <w:t>Provided that in fishmongers shops adequate cold storage facilities, to the satisfaction of the medical officer of health, may be provided instead of refrigerated room; and</w:t>
      </w:r>
    </w:p>
    <w:p w14:paraId="1304FE0C" w14:textId="0EEFFA57" w:rsidR="00C82CBC" w:rsidRPr="00B92BB8" w:rsidRDefault="00C82CB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(b)serving counters shall be provided , of approved imperviou</w:t>
      </w:r>
      <w:r w:rsidR="00B92BB8">
        <w:rPr>
          <w:rFonts w:ascii="Times New Roman" w:hAnsi="Times New Roman" w:cs="Times New Roman"/>
          <w:sz w:val="24"/>
          <w:szCs w:val="24"/>
        </w:rPr>
        <w:t xml:space="preserve">s material, supported on solid </w:t>
      </w:r>
      <w:r w:rsidRPr="00B92BB8">
        <w:rPr>
          <w:rFonts w:ascii="Times New Roman" w:hAnsi="Times New Roman" w:cs="Times New Roman"/>
          <w:sz w:val="24"/>
          <w:szCs w:val="24"/>
        </w:rPr>
        <w:t xml:space="preserve">impervious pedestal and so constructed as to afford a clear view from the front to the </w:t>
      </w:r>
    </w:p>
    <w:p w14:paraId="11D8CB5D" w14:textId="77777777" w:rsidR="00B92BB8" w:rsidRDefault="00C82CBC" w:rsidP="00AD51D0">
      <w:pPr>
        <w:spacing w:after="0"/>
        <w:rPr>
          <w:rFonts w:ascii="Times New Roman" w:hAnsi="Times New Roman" w:cs="Times New Roman"/>
          <w:sz w:val="24"/>
          <w:szCs w:val="24"/>
        </w:rPr>
      </w:pPr>
      <w:r w:rsidRPr="00B92BB8">
        <w:rPr>
          <w:rFonts w:ascii="Times New Roman" w:hAnsi="Times New Roman" w:cs="Times New Roman"/>
          <w:sz w:val="24"/>
          <w:szCs w:val="24"/>
        </w:rPr>
        <w:t>back to the back of such counter; and</w:t>
      </w:r>
    </w:p>
    <w:p w14:paraId="2604BBD2" w14:textId="44FE6D33" w:rsidR="00A645AD" w:rsidRPr="00B92BB8" w:rsidRDefault="00A645A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(c)a sufficient number of containers of metal or other approved material shall be provided for the reception of all meat waste or fish waste; and</w:t>
      </w:r>
    </w:p>
    <w:p w14:paraId="1EA63CA2" w14:textId="77777777" w:rsidR="00B91B47" w:rsidRPr="00B92BB8" w:rsidRDefault="00B91B4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(d)adequate fly-screening or approved fly traps shall be provided; and</w:t>
      </w:r>
    </w:p>
    <w:p w14:paraId="469E7D14" w14:textId="6EA83C96" w:rsidR="002450C7" w:rsidRPr="00B92BB8" w:rsidRDefault="00B91B4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(e)the minimum </w:t>
      </w:r>
      <w:r w:rsidR="00F550D9" w:rsidRPr="00B92BB8">
        <w:rPr>
          <w:rFonts w:ascii="Times New Roman" w:hAnsi="Times New Roman" w:cs="Times New Roman"/>
          <w:sz w:val="24"/>
          <w:szCs w:val="24"/>
        </w:rPr>
        <w:t>integral</w:t>
      </w:r>
      <w:r w:rsidRPr="00B92BB8">
        <w:rPr>
          <w:rFonts w:ascii="Times New Roman" w:hAnsi="Times New Roman" w:cs="Times New Roman"/>
          <w:sz w:val="24"/>
          <w:szCs w:val="24"/>
        </w:rPr>
        <w:t xml:space="preserve"> area for the </w:t>
      </w:r>
      <w:r w:rsidR="00F550D9" w:rsidRPr="00B92BB8">
        <w:rPr>
          <w:rFonts w:ascii="Times New Roman" w:hAnsi="Times New Roman" w:cs="Times New Roman"/>
          <w:sz w:val="24"/>
          <w:szCs w:val="24"/>
        </w:rPr>
        <w:t>butchery premises shall not less than twenty-seven square</w:t>
      </w:r>
      <w:r w:rsidR="00B92BB8">
        <w:rPr>
          <w:rFonts w:ascii="Times New Roman" w:hAnsi="Times New Roman" w:cs="Times New Roman"/>
          <w:sz w:val="24"/>
          <w:szCs w:val="24"/>
        </w:rPr>
        <w:t xml:space="preserve"> </w:t>
      </w:r>
      <w:r w:rsidR="00F550D9" w:rsidRPr="00B92BB8">
        <w:rPr>
          <w:rFonts w:ascii="Times New Roman" w:hAnsi="Times New Roman" w:cs="Times New Roman"/>
          <w:sz w:val="24"/>
          <w:szCs w:val="24"/>
        </w:rPr>
        <w:t>metres</w:t>
      </w:r>
    </w:p>
    <w:p w14:paraId="49314780" w14:textId="77777777" w:rsidR="002450C7" w:rsidRPr="00B92BB8" w:rsidRDefault="002450C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(4)No person who carries on the business of a butcher shall-</w:t>
      </w:r>
    </w:p>
    <w:p w14:paraId="08422B34" w14:textId="47293024" w:rsidR="004F6553" w:rsidRPr="00B92BB8" w:rsidRDefault="002450C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(a)carry out fat-rendering </w:t>
      </w:r>
      <w:r w:rsidR="004F6553" w:rsidRPr="00B92BB8">
        <w:rPr>
          <w:rFonts w:ascii="Times New Roman" w:hAnsi="Times New Roman" w:cs="Times New Roman"/>
          <w:sz w:val="24"/>
          <w:szCs w:val="24"/>
        </w:rPr>
        <w:t>or cooking in his butcher’s shop in such a manner as to cause a nuisance; and</w:t>
      </w:r>
    </w:p>
    <w:p w14:paraId="6D802CBA" w14:textId="77777777" w:rsidR="008D0A2F" w:rsidRPr="00B92BB8" w:rsidRDefault="008D0A2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(b)use or permit the use of sawdust on the floors in his butcher’s shop; and</w:t>
      </w:r>
    </w:p>
    <w:p w14:paraId="7610E9B2" w14:textId="1228B36A" w:rsidR="008D0A2F" w:rsidRPr="00B92BB8" w:rsidRDefault="008D0A2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(c)keep any live animals or poultry, or carry on the slaughtering or dressing of any kind of poultry, in his butcher’s shop; and  </w:t>
      </w:r>
    </w:p>
    <w:p w14:paraId="01E252FF" w14:textId="02F42B80" w:rsidR="008D0A2F" w:rsidRPr="00B92BB8" w:rsidRDefault="008D0A2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(d)sell or expose for sell any meat offal unless it has been inspected by 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 xml:space="preserve"> </w:t>
      </w:r>
    </w:p>
    <w:p w14:paraId="6296A187" w14:textId="77777777" w:rsidR="008D0A2F" w:rsidRPr="00B92BB8" w:rsidRDefault="008D0A2F" w:rsidP="00AD51D0">
      <w:pPr>
        <w:spacing w:after="0"/>
        <w:rPr>
          <w:rFonts w:ascii="Times New Roman" w:hAnsi="Times New Roman" w:cs="Times New Roman"/>
          <w:sz w:val="24"/>
          <w:szCs w:val="24"/>
        </w:rPr>
      </w:pPr>
      <w:r w:rsidRPr="00B92BB8">
        <w:rPr>
          <w:rFonts w:ascii="Times New Roman" w:hAnsi="Times New Roman" w:cs="Times New Roman"/>
          <w:sz w:val="24"/>
          <w:szCs w:val="24"/>
        </w:rPr>
        <w:t>and passed as unconditionally fit for human consumption</w:t>
      </w:r>
    </w:p>
    <w:p w14:paraId="47BFAE48" w14:textId="77777777" w:rsidR="009F5438"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(5)No person shall convey any butchery’s meat except in a suitable vehicle which is-</w:t>
      </w:r>
    </w:p>
    <w:p w14:paraId="1F8DE2C4" w14:textId="594063E9" w:rsidR="009F5438"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(a)constructed in accordance with the requirements of 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 xml:space="preserve">; and </w:t>
      </w:r>
    </w:p>
    <w:p w14:paraId="21412E2E" w14:textId="77777777" w:rsidR="009F5438"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(b)used solely for the conveyance of butcher’s meat or meat products; and</w:t>
      </w:r>
    </w:p>
    <w:p w14:paraId="5C955E4B" w14:textId="77777777" w:rsidR="009F5438"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(c)kept thoroughly clean all the times; and</w:t>
      </w:r>
    </w:p>
    <w:p w14:paraId="24BB4F0E" w14:textId="3E77B749" w:rsidR="009F5438"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(d)maintained so as to prevent such butcher’s meat or meat products from coming into contact with flies, dust, dirt, or any unclean matter or things; and </w:t>
      </w:r>
    </w:p>
    <w:p w14:paraId="169E6F26" w14:textId="224E3A6E" w:rsidR="00E85FC0" w:rsidRPr="00B92BB8" w:rsidRDefault="009F543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(e)provide with a separate</w:t>
      </w:r>
      <w:r w:rsidR="00D553D7" w:rsidRPr="00B92BB8">
        <w:rPr>
          <w:rFonts w:ascii="Times New Roman" w:hAnsi="Times New Roman" w:cs="Times New Roman"/>
          <w:sz w:val="24"/>
          <w:szCs w:val="24"/>
        </w:rPr>
        <w:t xml:space="preserve">, clean compartment for containing offal, and so constructed as to prevent any contact between such offal and such butcher’s meat </w:t>
      </w:r>
      <w:r w:rsidR="00B92BB8">
        <w:rPr>
          <w:rFonts w:ascii="Times New Roman" w:hAnsi="Times New Roman" w:cs="Times New Roman"/>
          <w:sz w:val="24"/>
          <w:szCs w:val="24"/>
        </w:rPr>
        <w:t>p</w:t>
      </w:r>
      <w:r w:rsidR="00D553D7" w:rsidRPr="00B92BB8">
        <w:rPr>
          <w:rFonts w:ascii="Times New Roman" w:hAnsi="Times New Roman" w:cs="Times New Roman"/>
          <w:sz w:val="24"/>
          <w:szCs w:val="24"/>
        </w:rPr>
        <w:t xml:space="preserve">rovided that the </w:t>
      </w:r>
      <w:r w:rsidR="00981809" w:rsidRPr="00B92BB8">
        <w:rPr>
          <w:rFonts w:ascii="Times New Roman" w:hAnsi="Times New Roman" w:cs="Times New Roman"/>
          <w:sz w:val="24"/>
          <w:szCs w:val="24"/>
        </w:rPr>
        <w:t>Council</w:t>
      </w:r>
      <w:r w:rsidR="00A8003E" w:rsidRPr="00B92BB8">
        <w:rPr>
          <w:rFonts w:ascii="Times New Roman" w:hAnsi="Times New Roman" w:cs="Times New Roman"/>
          <w:sz w:val="24"/>
          <w:szCs w:val="24"/>
        </w:rPr>
        <w:t xml:space="preserve"> </w:t>
      </w:r>
      <w:r w:rsidR="00D553D7" w:rsidRPr="00B92BB8">
        <w:rPr>
          <w:rFonts w:ascii="Times New Roman" w:hAnsi="Times New Roman" w:cs="Times New Roman"/>
          <w:sz w:val="24"/>
          <w:szCs w:val="24"/>
        </w:rPr>
        <w:t>may relax or waive the requirements of</w:t>
      </w:r>
      <w:r w:rsidR="00B92BB8">
        <w:rPr>
          <w:rFonts w:ascii="Times New Roman" w:hAnsi="Times New Roman" w:cs="Times New Roman"/>
          <w:sz w:val="24"/>
          <w:szCs w:val="24"/>
        </w:rPr>
        <w:t xml:space="preserve"> </w:t>
      </w:r>
      <w:r w:rsidR="00D553D7" w:rsidRPr="00B92BB8">
        <w:rPr>
          <w:rFonts w:ascii="Times New Roman" w:hAnsi="Times New Roman" w:cs="Times New Roman"/>
          <w:sz w:val="24"/>
          <w:szCs w:val="24"/>
        </w:rPr>
        <w:t xml:space="preserve">paragraphs (b) and (e) in respect of vehicles used for delivery of butchers meat from butcher’s </w:t>
      </w:r>
      <w:r w:rsidR="00E85FC0" w:rsidRPr="00B92BB8">
        <w:rPr>
          <w:rFonts w:ascii="Times New Roman" w:hAnsi="Times New Roman" w:cs="Times New Roman"/>
          <w:sz w:val="24"/>
          <w:szCs w:val="24"/>
        </w:rPr>
        <w:t>shops if such meat is contaminated in an approved wrapping of such quality as will preclude the risk of contamination of such butcher’s meat</w:t>
      </w:r>
    </w:p>
    <w:p w14:paraId="571ABC53" w14:textId="77777777" w:rsidR="00E85FC0" w:rsidRPr="00B92BB8" w:rsidRDefault="00DC748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(6)In this section, ”offal” shall include tripe, or heads and feet which have been skinned and cleaned, </w:t>
      </w:r>
    </w:p>
    <w:p w14:paraId="2AB323DA" w14:textId="468C6424" w:rsidR="00B92BB8" w:rsidRDefault="00DC7485" w:rsidP="00AD51D0">
      <w:pPr>
        <w:spacing w:after="0"/>
        <w:rPr>
          <w:rFonts w:ascii="Times New Roman" w:hAnsi="Times New Roman" w:cs="Times New Roman"/>
          <w:sz w:val="24"/>
          <w:szCs w:val="24"/>
        </w:rPr>
      </w:pPr>
      <w:r w:rsidRPr="00B92BB8">
        <w:rPr>
          <w:rFonts w:ascii="Times New Roman" w:hAnsi="Times New Roman" w:cs="Times New Roman"/>
          <w:sz w:val="24"/>
          <w:szCs w:val="24"/>
        </w:rPr>
        <w:t>or liver, kidneys, hearts, tongues and brains</w:t>
      </w:r>
    </w:p>
    <w:p w14:paraId="12EA856F" w14:textId="77777777" w:rsidR="00AD51D0" w:rsidRDefault="00AD51D0" w:rsidP="00AD51D0">
      <w:pPr>
        <w:spacing w:after="0"/>
        <w:rPr>
          <w:rFonts w:ascii="Times New Roman" w:hAnsi="Times New Roman" w:cs="Times New Roman"/>
          <w:sz w:val="24"/>
          <w:szCs w:val="24"/>
        </w:rPr>
      </w:pPr>
    </w:p>
    <w:p w14:paraId="6EEF8C9B" w14:textId="03E95D76" w:rsidR="00DC7485" w:rsidRPr="00B92BB8" w:rsidRDefault="00DC7485"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B92BB8">
        <w:rPr>
          <w:rFonts w:ascii="Times New Roman" w:hAnsi="Times New Roman" w:cs="Times New Roman"/>
          <w:i/>
          <w:sz w:val="24"/>
          <w:szCs w:val="24"/>
        </w:rPr>
        <w:t>Requirements for bakeries and food factories</w:t>
      </w:r>
    </w:p>
    <w:p w14:paraId="76F20F9D" w14:textId="77777777" w:rsidR="00DC7485" w:rsidRPr="00B92BB8" w:rsidRDefault="00DC748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9.(1)In this section- </w:t>
      </w:r>
    </w:p>
    <w:p w14:paraId="3F4DFD3C" w14:textId="77777777" w:rsidR="00DC7485" w:rsidRPr="00B92BB8" w:rsidRDefault="00DC7485"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“aerated water” means every kind of non-alcoholic,</w:t>
      </w:r>
      <w:r w:rsidR="00422DF5" w:rsidRPr="00B92BB8">
        <w:rPr>
          <w:rFonts w:ascii="Times New Roman" w:hAnsi="Times New Roman" w:cs="Times New Roman"/>
          <w:sz w:val="24"/>
          <w:szCs w:val="24"/>
        </w:rPr>
        <w:t xml:space="preserve"> effervescent liquid prepared for human </w:t>
      </w:r>
    </w:p>
    <w:p w14:paraId="2DF8C2BC" w14:textId="77777777" w:rsidR="00422DF5" w:rsidRPr="00B92BB8" w:rsidRDefault="00422DF5" w:rsidP="00AD51D0">
      <w:pPr>
        <w:spacing w:after="0"/>
        <w:rPr>
          <w:rFonts w:ascii="Times New Roman" w:hAnsi="Times New Roman" w:cs="Times New Roman"/>
          <w:sz w:val="24"/>
          <w:szCs w:val="24"/>
        </w:rPr>
      </w:pPr>
      <w:r w:rsidRPr="00B92BB8">
        <w:rPr>
          <w:rFonts w:ascii="Times New Roman" w:hAnsi="Times New Roman" w:cs="Times New Roman"/>
          <w:sz w:val="24"/>
          <w:szCs w:val="24"/>
        </w:rPr>
        <w:t>consumption and sold in bottles, siphons, casks, or other vessels;</w:t>
      </w:r>
    </w:p>
    <w:p w14:paraId="3B537B44" w14:textId="77777777" w:rsidR="00422DF5" w:rsidRPr="00B92BB8" w:rsidRDefault="00422DF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“aerated water factory” means any premises in which the manufacture or preparation of aerated </w:t>
      </w:r>
    </w:p>
    <w:p w14:paraId="0CACB8CC" w14:textId="77777777" w:rsidR="00422DF5" w:rsidRPr="00B92BB8" w:rsidRDefault="00422DF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water, soft drinks or cordial is carried on; </w:t>
      </w:r>
    </w:p>
    <w:p w14:paraId="593A1C76" w14:textId="77777777" w:rsidR="00422DF5" w:rsidRPr="00B92BB8" w:rsidRDefault="00422DF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“baker” means a person whose business is to carry on baking or other manufacture of bakery </w:t>
      </w:r>
    </w:p>
    <w:p w14:paraId="2562B71B" w14:textId="77777777" w:rsidR="00422DF5" w:rsidRPr="00B92BB8" w:rsidRDefault="00422DF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products for the sale of human consumption </w:t>
      </w:r>
    </w:p>
    <w:p w14:paraId="57175149" w14:textId="77777777" w:rsidR="005C0CBA" w:rsidRPr="00B92BB8" w:rsidRDefault="00300C5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“bakery” means premises in which th</w:t>
      </w:r>
      <w:r w:rsidR="005C0CBA" w:rsidRPr="00B92BB8">
        <w:rPr>
          <w:rFonts w:ascii="Times New Roman" w:hAnsi="Times New Roman" w:cs="Times New Roman"/>
          <w:sz w:val="24"/>
          <w:szCs w:val="24"/>
        </w:rPr>
        <w:t>e business it is to carry on ba</w:t>
      </w:r>
      <w:r w:rsidRPr="00B92BB8">
        <w:rPr>
          <w:rFonts w:ascii="Times New Roman" w:hAnsi="Times New Roman" w:cs="Times New Roman"/>
          <w:sz w:val="24"/>
          <w:szCs w:val="24"/>
        </w:rPr>
        <w:t>king or the</w:t>
      </w:r>
      <w:r w:rsidR="005C0CBA" w:rsidRPr="00B92BB8">
        <w:rPr>
          <w:rFonts w:ascii="Times New Roman" w:hAnsi="Times New Roman" w:cs="Times New Roman"/>
          <w:sz w:val="24"/>
          <w:szCs w:val="24"/>
        </w:rPr>
        <w:t xml:space="preserve"> manufacture of </w:t>
      </w:r>
    </w:p>
    <w:p w14:paraId="34964C7D" w14:textId="77777777" w:rsidR="005C0CBA" w:rsidRPr="00B92BB8" w:rsidRDefault="005C0CB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bakery products is done for sale, the consumption of which is to be done off the same premises;  </w:t>
      </w:r>
    </w:p>
    <w:p w14:paraId="050131A1" w14:textId="77777777" w:rsidR="005C0CBA" w:rsidRPr="00B92BB8" w:rsidRDefault="005C0CB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“cordial” means every kind of non-alcoholic liquid, whether frozen or not, which is</w:t>
      </w:r>
      <w:r w:rsidR="00FB7EEB" w:rsidRPr="00B92BB8">
        <w:rPr>
          <w:rFonts w:ascii="Times New Roman" w:hAnsi="Times New Roman" w:cs="Times New Roman"/>
          <w:sz w:val="24"/>
          <w:szCs w:val="24"/>
        </w:rPr>
        <w:t>-</w:t>
      </w:r>
    </w:p>
    <w:p w14:paraId="19D99547" w14:textId="77777777" w:rsidR="00FB7EEB" w:rsidRPr="00B92BB8" w:rsidRDefault="00FB7EE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(a)intended for human consumption; and </w:t>
      </w:r>
    </w:p>
    <w:p w14:paraId="4B408994" w14:textId="77777777" w:rsidR="00FB7EEB" w:rsidRPr="00B92BB8" w:rsidRDefault="00FB7EE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(b)ordinarily diluted with water before being consumed</w:t>
      </w:r>
    </w:p>
    <w:p w14:paraId="0320DBCA" w14:textId="5336F8A4" w:rsidR="00570211" w:rsidRPr="00B92BB8" w:rsidRDefault="0073421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“food factory” means any premises in which food is manufactured or prepared or packed or </w:t>
      </w:r>
      <w:r w:rsidR="00570211" w:rsidRPr="00B92BB8">
        <w:rPr>
          <w:rFonts w:ascii="Times New Roman" w:hAnsi="Times New Roman" w:cs="Times New Roman"/>
          <w:sz w:val="24"/>
          <w:szCs w:val="24"/>
        </w:rPr>
        <w:t xml:space="preserve">repacked for sale from premises other than those in which such food is manufactured or </w:t>
      </w:r>
      <w:r w:rsidR="002E5C2D" w:rsidRPr="00B92BB8">
        <w:rPr>
          <w:rFonts w:ascii="Times New Roman" w:hAnsi="Times New Roman" w:cs="Times New Roman"/>
          <w:sz w:val="24"/>
          <w:szCs w:val="24"/>
        </w:rPr>
        <w:t>packed</w:t>
      </w:r>
      <w:r w:rsidR="00B92BB8">
        <w:rPr>
          <w:rFonts w:ascii="Times New Roman" w:hAnsi="Times New Roman" w:cs="Times New Roman"/>
          <w:sz w:val="24"/>
          <w:szCs w:val="24"/>
        </w:rPr>
        <w:t xml:space="preserve"> </w:t>
      </w:r>
      <w:r w:rsidR="00570211" w:rsidRPr="00B92BB8">
        <w:rPr>
          <w:rFonts w:ascii="Times New Roman" w:hAnsi="Times New Roman" w:cs="Times New Roman"/>
          <w:sz w:val="24"/>
          <w:szCs w:val="24"/>
        </w:rPr>
        <w:t xml:space="preserve">prepared or  repacked and shall include an aerated-water factory but not a slaughter- house or </w:t>
      </w:r>
    </w:p>
    <w:p w14:paraId="1E9C9845" w14:textId="77777777" w:rsidR="00570211" w:rsidRPr="00B92BB8" w:rsidRDefault="00570211" w:rsidP="00AD51D0">
      <w:pPr>
        <w:spacing w:after="0"/>
        <w:rPr>
          <w:rFonts w:ascii="Times New Roman" w:hAnsi="Times New Roman" w:cs="Times New Roman"/>
          <w:sz w:val="24"/>
          <w:szCs w:val="24"/>
        </w:rPr>
      </w:pPr>
      <w:r w:rsidRPr="00B92BB8">
        <w:rPr>
          <w:rFonts w:ascii="Times New Roman" w:hAnsi="Times New Roman" w:cs="Times New Roman"/>
          <w:sz w:val="24"/>
          <w:szCs w:val="24"/>
        </w:rPr>
        <w:t>a dairy or premises in which fewer than five persons are employed;</w:t>
      </w:r>
    </w:p>
    <w:p w14:paraId="6E6951AA" w14:textId="7EED92D3" w:rsidR="00570211" w:rsidRPr="00B92BB8" w:rsidRDefault="00570211"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“soft drinks” includes every kind of non –alcoholic liquid other than aerated water, whether frozen or not which is </w:t>
      </w:r>
    </w:p>
    <w:p w14:paraId="596ED7AC" w14:textId="77777777" w:rsidR="00570211" w:rsidRPr="00B92BB8" w:rsidRDefault="00570211"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(a)intended for human consumption; and </w:t>
      </w:r>
    </w:p>
    <w:p w14:paraId="0C54D780" w14:textId="77777777" w:rsidR="00940D1F" w:rsidRPr="00B92BB8" w:rsidRDefault="00570211"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(b)not ordinarily diluted before being consumed.</w:t>
      </w:r>
    </w:p>
    <w:p w14:paraId="6C006EEE" w14:textId="16E35764" w:rsidR="00940D1F" w:rsidRPr="00B92BB8" w:rsidRDefault="00940D1F"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carry on the business of a bakery or a foo-bakery unless the person complies</w:t>
      </w:r>
      <w:r w:rsidR="00B92BB8">
        <w:rPr>
          <w:rFonts w:ascii="Times New Roman" w:hAnsi="Times New Roman" w:cs="Times New Roman"/>
          <w:sz w:val="24"/>
          <w:szCs w:val="24"/>
        </w:rPr>
        <w:t xml:space="preserve"> </w:t>
      </w:r>
      <w:r w:rsidRPr="00B92BB8">
        <w:rPr>
          <w:rFonts w:ascii="Times New Roman" w:hAnsi="Times New Roman" w:cs="Times New Roman"/>
          <w:sz w:val="24"/>
          <w:szCs w:val="24"/>
        </w:rPr>
        <w:t xml:space="preserve">with the provisions of section 3, 4, and 5 </w:t>
      </w:r>
    </w:p>
    <w:p w14:paraId="67AC8876" w14:textId="77777777" w:rsidR="00940D1F" w:rsidRPr="00B92BB8" w:rsidRDefault="00754EB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(3)In all premises in which a business </w:t>
      </w:r>
      <w:r w:rsidR="00AB4857" w:rsidRPr="00B92BB8">
        <w:rPr>
          <w:rFonts w:ascii="Times New Roman" w:hAnsi="Times New Roman" w:cs="Times New Roman"/>
          <w:sz w:val="24"/>
          <w:szCs w:val="24"/>
        </w:rPr>
        <w:t>referred</w:t>
      </w:r>
      <w:r w:rsidRPr="00B92BB8">
        <w:rPr>
          <w:rFonts w:ascii="Times New Roman" w:hAnsi="Times New Roman" w:cs="Times New Roman"/>
          <w:sz w:val="24"/>
          <w:szCs w:val="24"/>
        </w:rPr>
        <w:t xml:space="preserve"> to in subsection </w:t>
      </w:r>
      <w:r w:rsidR="00AB4857" w:rsidRPr="00B92BB8">
        <w:rPr>
          <w:rFonts w:ascii="Times New Roman" w:hAnsi="Times New Roman" w:cs="Times New Roman"/>
          <w:sz w:val="24"/>
          <w:szCs w:val="24"/>
        </w:rPr>
        <w:t xml:space="preserve">(2) is carried on, the following </w:t>
      </w:r>
    </w:p>
    <w:p w14:paraId="60FBF533" w14:textId="77777777" w:rsidR="00AB4857" w:rsidRPr="00B92BB8" w:rsidRDefault="00AB485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additional requirements shall be complied with </w:t>
      </w:r>
    </w:p>
    <w:p w14:paraId="74E5FD6D" w14:textId="2A9C62EF" w:rsidR="00F94E6A" w:rsidRPr="00B92BB8" w:rsidRDefault="00AB4857"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(a)approved dough-making machinery</w:t>
      </w:r>
      <w:r w:rsidR="00F94E6A" w:rsidRPr="00B92BB8">
        <w:rPr>
          <w:rFonts w:ascii="Times New Roman" w:hAnsi="Times New Roman" w:cs="Times New Roman"/>
          <w:sz w:val="24"/>
          <w:szCs w:val="24"/>
        </w:rPr>
        <w:t xml:space="preserve"> shall be provided where appropriate; and shall be used for the mixing of dough or batter; and</w:t>
      </w:r>
    </w:p>
    <w:p w14:paraId="22AF1F9C" w14:textId="4C8C28DD" w:rsidR="00F94E6A" w:rsidRPr="00B92BB8" w:rsidRDefault="00F94E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(b)the opening of any boiler or oven-furnace shall be sited outside any room in which food is handled, and at least three metres from any part of any door or window orb such room; </w:t>
      </w:r>
    </w:p>
    <w:p w14:paraId="335C66F5" w14:textId="77777777" w:rsidR="00F94E6A" w:rsidRPr="00B92BB8" w:rsidRDefault="00F94E6A" w:rsidP="00AD51D0">
      <w:pPr>
        <w:spacing w:after="0"/>
        <w:rPr>
          <w:rFonts w:ascii="Times New Roman" w:hAnsi="Times New Roman" w:cs="Times New Roman"/>
          <w:sz w:val="24"/>
          <w:szCs w:val="24"/>
        </w:rPr>
      </w:pPr>
      <w:r w:rsidRPr="00B92BB8">
        <w:rPr>
          <w:rFonts w:ascii="Times New Roman" w:hAnsi="Times New Roman" w:cs="Times New Roman"/>
          <w:sz w:val="24"/>
          <w:szCs w:val="24"/>
        </w:rPr>
        <w:t>and</w:t>
      </w:r>
    </w:p>
    <w:p w14:paraId="7D0F4EA3" w14:textId="38088F69" w:rsidR="003E7CC3" w:rsidRPr="00B92BB8" w:rsidRDefault="0095173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w:t>
      </w:r>
      <w:r w:rsidR="003E7CC3" w:rsidRPr="00B92BB8">
        <w:rPr>
          <w:rFonts w:ascii="Times New Roman" w:hAnsi="Times New Roman" w:cs="Times New Roman"/>
          <w:sz w:val="24"/>
          <w:szCs w:val="24"/>
        </w:rPr>
        <w:t>the premises shall not form part of, or communicate directly with any other premises in which processes other than those connected with the handling of food are carried on; and</w:t>
      </w:r>
    </w:p>
    <w:p w14:paraId="47F89050" w14:textId="331527B2" w:rsidR="003E7CC3" w:rsidRPr="00B92BB8" w:rsidRDefault="003E7CC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(d)approved facilities shall be provided for then washing and sterilizing of all bottles, siphons, vessels and other containers used in the handling of food and drink</w:t>
      </w:r>
    </w:p>
    <w:p w14:paraId="260DE209" w14:textId="12AA5C59" w:rsidR="00773E4E" w:rsidRPr="00B92BB8" w:rsidRDefault="00C1707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Provided that, in premises which were used as bakery or a food-factory before the fixed date, the</w:t>
      </w:r>
      <w:r w:rsidR="00B92BB8">
        <w:rPr>
          <w:rFonts w:ascii="Times New Roman" w:hAnsi="Times New Roman" w:cs="Times New Roman"/>
          <w:sz w:val="24"/>
          <w:szCs w:val="24"/>
        </w:rPr>
        <w:t xml:space="preserve"> </w:t>
      </w:r>
      <w:r w:rsidR="00981809" w:rsidRPr="00B92BB8">
        <w:rPr>
          <w:rFonts w:ascii="Times New Roman" w:hAnsi="Times New Roman" w:cs="Times New Roman"/>
          <w:sz w:val="24"/>
          <w:szCs w:val="24"/>
        </w:rPr>
        <w:t>Council</w:t>
      </w:r>
      <w:r w:rsidR="00B92BB8">
        <w:rPr>
          <w:rFonts w:ascii="Times New Roman" w:hAnsi="Times New Roman" w:cs="Times New Roman"/>
          <w:sz w:val="24"/>
          <w:szCs w:val="24"/>
        </w:rPr>
        <w:t xml:space="preserve"> </w:t>
      </w:r>
      <w:r w:rsidR="00773E4E" w:rsidRPr="00B92BB8">
        <w:rPr>
          <w:rFonts w:ascii="Times New Roman" w:hAnsi="Times New Roman" w:cs="Times New Roman"/>
          <w:sz w:val="24"/>
          <w:szCs w:val="24"/>
        </w:rPr>
        <w:t>may relax or waive the requirements of paragraph (b)if he /she is satisfied that-</w:t>
      </w:r>
    </w:p>
    <w:p w14:paraId="090584B4" w14:textId="300C4CDB" w:rsidR="00B92BB8" w:rsidRDefault="00773E4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(a)the premises cannot reasonably be made to comply with such requirements;</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and</w:t>
      </w:r>
    </w:p>
    <w:p w14:paraId="473337DF" w14:textId="19A92538" w:rsidR="00773E4E" w:rsidRPr="00B92BB8" w:rsidRDefault="00773E4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(b)No danger to health is likely to arise if such requirements are waived.</w:t>
      </w:r>
    </w:p>
    <w:p w14:paraId="12F350CA" w14:textId="005FF8D9" w:rsidR="00CD428B" w:rsidRPr="00B92BB8" w:rsidRDefault="00773E4E"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(4)The </w:t>
      </w:r>
      <w:r w:rsidR="00981809" w:rsidRPr="00B92BB8">
        <w:rPr>
          <w:rFonts w:ascii="Times New Roman" w:hAnsi="Times New Roman" w:cs="Times New Roman"/>
          <w:sz w:val="24"/>
          <w:szCs w:val="24"/>
        </w:rPr>
        <w:t>Council</w:t>
      </w:r>
      <w:r w:rsidR="00810DBB" w:rsidRPr="00B92BB8">
        <w:rPr>
          <w:rFonts w:ascii="Times New Roman" w:hAnsi="Times New Roman" w:cs="Times New Roman"/>
          <w:sz w:val="24"/>
          <w:szCs w:val="24"/>
        </w:rPr>
        <w:t xml:space="preserve"> </w:t>
      </w:r>
      <w:r w:rsidRPr="00B92BB8">
        <w:rPr>
          <w:rFonts w:ascii="Times New Roman" w:hAnsi="Times New Roman" w:cs="Times New Roman"/>
          <w:sz w:val="24"/>
          <w:szCs w:val="24"/>
        </w:rPr>
        <w:t xml:space="preserve">may </w:t>
      </w:r>
      <w:r w:rsidR="00CD428B" w:rsidRPr="00B92BB8">
        <w:rPr>
          <w:rFonts w:ascii="Times New Roman" w:hAnsi="Times New Roman" w:cs="Times New Roman"/>
          <w:sz w:val="24"/>
          <w:szCs w:val="24"/>
        </w:rPr>
        <w:t xml:space="preserve">withdraw any relaxation or waiver granted in terms of the </w:t>
      </w:r>
    </w:p>
    <w:p w14:paraId="1B6F02A4" w14:textId="77777777" w:rsidR="00CD428B" w:rsidRPr="00B92BB8" w:rsidRDefault="00CD428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provisions of subsection (3) if a danger to the public health arises or is likely to arise of such </w:t>
      </w:r>
    </w:p>
    <w:p w14:paraId="00DC98B0" w14:textId="18869E99" w:rsidR="007265A4" w:rsidRDefault="00CD428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waiver or relaxation. </w:t>
      </w:r>
    </w:p>
    <w:p w14:paraId="7F7F0269" w14:textId="77777777" w:rsidR="00AD51D0" w:rsidRPr="00B92BB8" w:rsidRDefault="00AD51D0" w:rsidP="00AD51D0">
      <w:pPr>
        <w:spacing w:after="0"/>
        <w:rPr>
          <w:rFonts w:ascii="Times New Roman" w:hAnsi="Times New Roman" w:cs="Times New Roman"/>
          <w:sz w:val="24"/>
          <w:szCs w:val="24"/>
        </w:rPr>
      </w:pPr>
    </w:p>
    <w:p w14:paraId="29DA4712" w14:textId="77777777" w:rsidR="007265A4" w:rsidRPr="00B92BB8" w:rsidRDefault="007265A4"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B92BB8">
        <w:rPr>
          <w:rFonts w:ascii="Times New Roman" w:hAnsi="Times New Roman" w:cs="Times New Roman"/>
          <w:i/>
          <w:sz w:val="24"/>
          <w:szCs w:val="24"/>
        </w:rPr>
        <w:t>Requirements for food-purveyors and caterers</w:t>
      </w:r>
    </w:p>
    <w:p w14:paraId="35E53AAF" w14:textId="77777777" w:rsidR="007265A4" w:rsidRPr="00B92BB8" w:rsidRDefault="007265A4" w:rsidP="00AD51D0">
      <w:pPr>
        <w:spacing w:after="0"/>
        <w:rPr>
          <w:rFonts w:ascii="Times New Roman" w:hAnsi="Times New Roman" w:cs="Times New Roman"/>
          <w:sz w:val="24"/>
          <w:szCs w:val="24"/>
        </w:rPr>
      </w:pPr>
      <w:r w:rsidRPr="00B92BB8">
        <w:rPr>
          <w:rFonts w:ascii="Times New Roman" w:hAnsi="Times New Roman" w:cs="Times New Roman"/>
          <w:sz w:val="24"/>
          <w:szCs w:val="24"/>
        </w:rPr>
        <w:t>10 (1) In this section</w:t>
      </w:r>
    </w:p>
    <w:p w14:paraId="15289519" w14:textId="07D209B0" w:rsidR="008024CB" w:rsidRPr="00B92BB8" w:rsidRDefault="007265A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“butcher’s meat “ means flesh or offal of any bovine, ovine, caprine, porcine, equine, or game </w:t>
      </w:r>
      <w:r w:rsidR="008024CB" w:rsidRPr="00B92BB8">
        <w:rPr>
          <w:rFonts w:ascii="Times New Roman" w:hAnsi="Times New Roman" w:cs="Times New Roman"/>
          <w:sz w:val="24"/>
          <w:szCs w:val="24"/>
        </w:rPr>
        <w:t>animal;</w:t>
      </w:r>
    </w:p>
    <w:p w14:paraId="221BC1A3" w14:textId="1FCA6B39" w:rsidR="008024CB" w:rsidRPr="00B92BB8" w:rsidRDefault="007265A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”caterer” means a person whose business is to supply food </w:t>
      </w:r>
      <w:r w:rsidR="008024CB" w:rsidRPr="00B92BB8">
        <w:rPr>
          <w:rFonts w:ascii="Times New Roman" w:hAnsi="Times New Roman" w:cs="Times New Roman"/>
          <w:sz w:val="24"/>
          <w:szCs w:val="24"/>
        </w:rPr>
        <w:t xml:space="preserve">on or at the premise other than licensed premises  </w:t>
      </w:r>
    </w:p>
    <w:p w14:paraId="40326F62" w14:textId="33802BB8" w:rsidR="008024CB" w:rsidRPr="00B92BB8" w:rsidRDefault="008024C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“catering premises” means premises used for handling of food for the purpose of the business of a caterer;</w:t>
      </w:r>
    </w:p>
    <w:p w14:paraId="694B4D62" w14:textId="1D646891" w:rsidR="008024CB" w:rsidRPr="00B92BB8" w:rsidRDefault="008024C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“food purveyor” means a person whose business is to sell food for human consumption, and includes a meat purveyor and a fruit-and vegetable dealer, but does not include a hawker, a street vendor or street food-vendor</w:t>
      </w:r>
      <w:r w:rsidR="006A223E" w:rsidRPr="00B92BB8">
        <w:rPr>
          <w:rFonts w:ascii="Times New Roman" w:hAnsi="Times New Roman" w:cs="Times New Roman"/>
          <w:sz w:val="24"/>
          <w:szCs w:val="24"/>
        </w:rPr>
        <w:t>;</w:t>
      </w:r>
    </w:p>
    <w:p w14:paraId="44D3FF00" w14:textId="57191B5C" w:rsidR="006A223E" w:rsidRPr="00B92BB8" w:rsidRDefault="006A223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“food purveyor’s shop” means any premises used for the purpose of the business of a food </w:t>
      </w:r>
      <w:r w:rsidR="00F87B4C" w:rsidRPr="00B92BB8">
        <w:rPr>
          <w:rFonts w:ascii="Times New Roman" w:hAnsi="Times New Roman" w:cs="Times New Roman"/>
          <w:sz w:val="24"/>
          <w:szCs w:val="24"/>
        </w:rPr>
        <w:t>p</w:t>
      </w:r>
      <w:r w:rsidRPr="00B92BB8">
        <w:rPr>
          <w:rFonts w:ascii="Times New Roman" w:hAnsi="Times New Roman" w:cs="Times New Roman"/>
          <w:sz w:val="24"/>
          <w:szCs w:val="24"/>
        </w:rPr>
        <w:t>urveyor</w:t>
      </w:r>
      <w:r w:rsidR="00F87B4C" w:rsidRPr="00B92BB8">
        <w:rPr>
          <w:rFonts w:ascii="Times New Roman" w:hAnsi="Times New Roman" w:cs="Times New Roman"/>
          <w:sz w:val="24"/>
          <w:szCs w:val="24"/>
        </w:rPr>
        <w:t>;</w:t>
      </w:r>
    </w:p>
    <w:p w14:paraId="27174685" w14:textId="793B7CAC" w:rsidR="009560B2" w:rsidRPr="00B92BB8" w:rsidRDefault="009560B2"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“meat purveyor” means a person whose business it is to sell prepared butcher’s  meat for human consumption; </w:t>
      </w:r>
    </w:p>
    <w:p w14:paraId="42F91BC8" w14:textId="283C4251" w:rsidR="009560B2" w:rsidRPr="00B92BB8" w:rsidRDefault="009560B2"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“prepared</w:t>
      </w:r>
      <w:r w:rsidR="00A8003E" w:rsidRPr="00B92BB8">
        <w:rPr>
          <w:rFonts w:ascii="Times New Roman" w:hAnsi="Times New Roman" w:cs="Times New Roman"/>
          <w:sz w:val="24"/>
          <w:szCs w:val="24"/>
        </w:rPr>
        <w:t xml:space="preserve"> butcher’s</w:t>
      </w:r>
      <w:r w:rsidRPr="00B92BB8">
        <w:rPr>
          <w:rFonts w:ascii="Times New Roman" w:hAnsi="Times New Roman" w:cs="Times New Roman"/>
          <w:sz w:val="24"/>
          <w:szCs w:val="24"/>
        </w:rPr>
        <w:t xml:space="preserve"> meat” means butcher’s meat which has been prepared, wrapped, </w:t>
      </w:r>
    </w:p>
    <w:p w14:paraId="69AB9BB9" w14:textId="77777777" w:rsidR="009560B2" w:rsidRPr="00B92BB8" w:rsidRDefault="009560B2"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and chilled in approved premises. </w:t>
      </w:r>
    </w:p>
    <w:p w14:paraId="51644302" w14:textId="7A2AD408" w:rsidR="006C0F3C" w:rsidRPr="00B92BB8" w:rsidRDefault="006C0F3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carry on the business of a food purveyor or a caterer unless he complies  withthe provisions of sections 3, 4 and 5.</w:t>
      </w:r>
    </w:p>
    <w:p w14:paraId="068A31C2" w14:textId="5F5A63EB" w:rsidR="00CB369B" w:rsidRDefault="006C0F3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(3) Where the applicant for a licence indicates in writing that no preparation or cooking or waiver handling of open will be  carried on in the licensed premises, the </w:t>
      </w:r>
      <w:r w:rsidR="00981809" w:rsidRPr="00B92BB8">
        <w:rPr>
          <w:rFonts w:ascii="Times New Roman" w:hAnsi="Times New Roman" w:cs="Times New Roman"/>
          <w:sz w:val="24"/>
          <w:szCs w:val="24"/>
        </w:rPr>
        <w:t>Council</w:t>
      </w:r>
      <w:r w:rsidR="004E2C3C">
        <w:rPr>
          <w:rFonts w:ascii="Times New Roman" w:hAnsi="Times New Roman" w:cs="Times New Roman"/>
          <w:sz w:val="24"/>
          <w:szCs w:val="24"/>
        </w:rPr>
        <w:t xml:space="preserve"> </w:t>
      </w:r>
      <w:r w:rsidRPr="00B92BB8">
        <w:rPr>
          <w:rFonts w:ascii="Times New Roman" w:hAnsi="Times New Roman" w:cs="Times New Roman"/>
          <w:sz w:val="24"/>
          <w:szCs w:val="24"/>
        </w:rPr>
        <w:t>may relax or the requirements of section 5(3)(1) and (k).</w:t>
      </w:r>
    </w:p>
    <w:p w14:paraId="29B82595" w14:textId="77777777" w:rsidR="00AD51D0" w:rsidRPr="00B92BB8" w:rsidRDefault="00AD51D0" w:rsidP="00AD51D0">
      <w:pPr>
        <w:spacing w:after="0"/>
        <w:rPr>
          <w:rFonts w:ascii="Times New Roman" w:hAnsi="Times New Roman" w:cs="Times New Roman"/>
          <w:sz w:val="24"/>
          <w:szCs w:val="24"/>
        </w:rPr>
      </w:pPr>
    </w:p>
    <w:p w14:paraId="7EA39ABE" w14:textId="77777777" w:rsidR="00CB369B" w:rsidRPr="00AD51D0" w:rsidRDefault="00CB369B" w:rsidP="00AD51D0">
      <w:pPr>
        <w:spacing w:after="0"/>
        <w:rPr>
          <w:rFonts w:ascii="Times New Roman" w:hAnsi="Times New Roman" w:cs="Times New Roman"/>
          <w:i/>
          <w:sz w:val="24"/>
          <w:szCs w:val="24"/>
        </w:rPr>
      </w:pPr>
      <w:r w:rsidRPr="00AD51D0">
        <w:rPr>
          <w:rFonts w:ascii="Times New Roman" w:hAnsi="Times New Roman" w:cs="Times New Roman"/>
          <w:i/>
          <w:sz w:val="24"/>
          <w:szCs w:val="24"/>
        </w:rPr>
        <w:t xml:space="preserve">                                                Requirements for food-vending machines</w:t>
      </w:r>
    </w:p>
    <w:p w14:paraId="3C68173B" w14:textId="3E53C673" w:rsidR="007B7E24" w:rsidRPr="00B92BB8" w:rsidRDefault="00CB369B" w:rsidP="00AD51D0">
      <w:pPr>
        <w:spacing w:after="0"/>
        <w:rPr>
          <w:rFonts w:ascii="Times New Roman" w:hAnsi="Times New Roman" w:cs="Times New Roman"/>
          <w:sz w:val="24"/>
          <w:szCs w:val="24"/>
        </w:rPr>
      </w:pPr>
      <w:r w:rsidRPr="00B92BB8">
        <w:rPr>
          <w:rFonts w:ascii="Times New Roman" w:hAnsi="Times New Roman" w:cs="Times New Roman"/>
          <w:sz w:val="24"/>
          <w:szCs w:val="24"/>
        </w:rPr>
        <w:t>11.  (1) I n this part, “food vending machine” means an automatic machine from which food is dispensed</w:t>
      </w:r>
      <w:r w:rsidR="00AD51D0">
        <w:rPr>
          <w:rFonts w:ascii="Times New Roman" w:hAnsi="Times New Roman" w:cs="Times New Roman"/>
          <w:sz w:val="24"/>
          <w:szCs w:val="24"/>
        </w:rPr>
        <w:t xml:space="preserve"> </w:t>
      </w:r>
      <w:r w:rsidR="007B7E24" w:rsidRPr="00B92BB8">
        <w:rPr>
          <w:rFonts w:ascii="Times New Roman" w:hAnsi="Times New Roman" w:cs="Times New Roman"/>
          <w:sz w:val="24"/>
          <w:szCs w:val="24"/>
        </w:rPr>
        <w:t>upon the deposit into such a machine of the appropriate coin specified on or for such machine</w:t>
      </w:r>
      <w:r w:rsidR="00F23DB3" w:rsidRPr="00B92BB8">
        <w:rPr>
          <w:rFonts w:ascii="Times New Roman" w:hAnsi="Times New Roman" w:cs="Times New Roman"/>
          <w:sz w:val="24"/>
          <w:szCs w:val="24"/>
        </w:rPr>
        <w:t>.</w:t>
      </w:r>
    </w:p>
    <w:p w14:paraId="00500F33" w14:textId="77777777" w:rsidR="00F23DB3" w:rsidRPr="00B92BB8" w:rsidRDefault="00F23DB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 No person shall carry on the business of dispensing food from a food vending machine-</w:t>
      </w:r>
    </w:p>
    <w:p w14:paraId="00B1FF94" w14:textId="709D3A6B" w:rsidR="00F23DB3" w:rsidRPr="00B92BB8" w:rsidRDefault="00F23DB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(a)except with written consent of the Council, other than in premises which are licensed as cafe, restaurants, takeaway food-premises, tea-room or food purveyor’s shop; and</w:t>
      </w:r>
    </w:p>
    <w:p w14:paraId="57067C70" w14:textId="5AD711C8" w:rsidR="00A978B1" w:rsidRPr="00B92BB8" w:rsidRDefault="00F23DB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(b)unless he complies with the provision of section 3.</w:t>
      </w:r>
    </w:p>
    <w:p w14:paraId="2EE0C72E" w14:textId="77777777" w:rsidR="00A978B1" w:rsidRPr="00B92BB8" w:rsidRDefault="00F23DB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(3)</w:t>
      </w:r>
      <w:r w:rsidR="00A978B1" w:rsidRPr="00B92BB8">
        <w:rPr>
          <w:rFonts w:ascii="Times New Roman" w:hAnsi="Times New Roman" w:cs="Times New Roman"/>
          <w:sz w:val="24"/>
          <w:szCs w:val="24"/>
        </w:rPr>
        <w:t xml:space="preserve"> N</w:t>
      </w:r>
      <w:r w:rsidRPr="00B92BB8">
        <w:rPr>
          <w:rFonts w:ascii="Times New Roman" w:hAnsi="Times New Roman" w:cs="Times New Roman"/>
          <w:sz w:val="24"/>
          <w:szCs w:val="24"/>
        </w:rPr>
        <w:t xml:space="preserve">o person shall install a food-vending machine , or permit a food-vending machine to be </w:t>
      </w:r>
    </w:p>
    <w:p w14:paraId="0045F82C" w14:textId="77777777" w:rsidR="00A978B1" w:rsidRPr="00B92BB8" w:rsidRDefault="00A978B1" w:rsidP="00AD51D0">
      <w:pPr>
        <w:spacing w:after="0"/>
        <w:rPr>
          <w:rFonts w:ascii="Times New Roman" w:hAnsi="Times New Roman" w:cs="Times New Roman"/>
          <w:sz w:val="24"/>
          <w:szCs w:val="24"/>
        </w:rPr>
      </w:pPr>
      <w:r w:rsidRPr="00B92BB8">
        <w:rPr>
          <w:rFonts w:ascii="Times New Roman" w:hAnsi="Times New Roman" w:cs="Times New Roman"/>
          <w:sz w:val="24"/>
          <w:szCs w:val="24"/>
        </w:rPr>
        <w:t>installed ,on any premises unless-</w:t>
      </w:r>
    </w:p>
    <w:p w14:paraId="174E55E7" w14:textId="77777777" w:rsidR="002B4910" w:rsidRPr="00B92BB8" w:rsidRDefault="002B491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(a)the premises comply with the provisions of section 6: and</w:t>
      </w:r>
    </w:p>
    <w:p w14:paraId="33422EF3" w14:textId="77777777" w:rsidR="002B4910" w:rsidRPr="00B92BB8" w:rsidRDefault="002B491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(b)such machine is in a position on the premises which enables it to be replenished or </w:t>
      </w:r>
    </w:p>
    <w:p w14:paraId="0D0FF2AF" w14:textId="77777777" w:rsidR="002B4910" w:rsidRPr="00B92BB8" w:rsidRDefault="002B4910" w:rsidP="00AD51D0">
      <w:pPr>
        <w:spacing w:after="0"/>
        <w:rPr>
          <w:rFonts w:ascii="Times New Roman" w:hAnsi="Times New Roman" w:cs="Times New Roman"/>
          <w:sz w:val="24"/>
          <w:szCs w:val="24"/>
        </w:rPr>
      </w:pPr>
      <w:r w:rsidRPr="00B92BB8">
        <w:rPr>
          <w:rFonts w:ascii="Times New Roman" w:hAnsi="Times New Roman" w:cs="Times New Roman"/>
          <w:sz w:val="24"/>
          <w:szCs w:val="24"/>
        </w:rPr>
        <w:t>recharged with food from within the premises; and</w:t>
      </w:r>
    </w:p>
    <w:p w14:paraId="37DDD76D" w14:textId="77777777" w:rsidR="00D55536" w:rsidRPr="00B92BB8" w:rsidRDefault="00D55536"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(c)if perishable food is to be dispensed </w:t>
      </w:r>
      <w:r w:rsidR="00743B55" w:rsidRPr="00B92BB8">
        <w:rPr>
          <w:rFonts w:ascii="Times New Roman" w:hAnsi="Times New Roman" w:cs="Times New Roman"/>
          <w:sz w:val="24"/>
          <w:szCs w:val="24"/>
        </w:rPr>
        <w:t xml:space="preserve">, such machine is </w:t>
      </w:r>
    </w:p>
    <w:p w14:paraId="549E3EBF" w14:textId="77777777" w:rsidR="00743B55" w:rsidRPr="00B92BB8" w:rsidRDefault="00743B55" w:rsidP="00AD51D0">
      <w:pPr>
        <w:pStyle w:val="ListParagraph"/>
        <w:numPr>
          <w:ilvl w:val="0"/>
          <w:numId w:val="19"/>
        </w:numPr>
        <w:spacing w:after="0"/>
        <w:rPr>
          <w:rFonts w:ascii="Times New Roman" w:hAnsi="Times New Roman" w:cs="Times New Roman"/>
          <w:sz w:val="24"/>
          <w:szCs w:val="24"/>
        </w:rPr>
      </w:pPr>
      <w:r w:rsidRPr="00B92BB8">
        <w:rPr>
          <w:rFonts w:ascii="Times New Roman" w:hAnsi="Times New Roman" w:cs="Times New Roman"/>
          <w:sz w:val="24"/>
          <w:szCs w:val="24"/>
        </w:rPr>
        <w:t xml:space="preserve">Fitted with a thermometer which indicates the temperature at which perishable food in the    machine is maintained; and </w:t>
      </w:r>
    </w:p>
    <w:p w14:paraId="55DA1088" w14:textId="77777777" w:rsidR="00743B55" w:rsidRPr="00B92BB8" w:rsidRDefault="00743B55" w:rsidP="00AD51D0">
      <w:pPr>
        <w:pStyle w:val="ListParagraph"/>
        <w:numPr>
          <w:ilvl w:val="0"/>
          <w:numId w:val="19"/>
        </w:numPr>
        <w:spacing w:after="0"/>
        <w:rPr>
          <w:rFonts w:ascii="Times New Roman" w:hAnsi="Times New Roman" w:cs="Times New Roman"/>
          <w:sz w:val="24"/>
          <w:szCs w:val="24"/>
        </w:rPr>
      </w:pPr>
      <w:r w:rsidRPr="00B92BB8">
        <w:rPr>
          <w:rFonts w:ascii="Times New Roman" w:hAnsi="Times New Roman" w:cs="Times New Roman"/>
          <w:sz w:val="24"/>
          <w:szCs w:val="24"/>
        </w:rPr>
        <w:t xml:space="preserve">Provided with an automatic trip switch which operates to prevent the dispensing of any perishable food from the machine if the temperature within the machine exceeds seven degrees Celsius </w:t>
      </w:r>
    </w:p>
    <w:p w14:paraId="29B927DF" w14:textId="77777777" w:rsidR="00743B55" w:rsidRPr="00B92BB8" w:rsidRDefault="00743B55" w:rsidP="00AD51D0">
      <w:pPr>
        <w:spacing w:after="0"/>
        <w:rPr>
          <w:rFonts w:ascii="Times New Roman" w:hAnsi="Times New Roman" w:cs="Times New Roman"/>
          <w:sz w:val="24"/>
          <w:szCs w:val="24"/>
        </w:rPr>
      </w:pPr>
    </w:p>
    <w:p w14:paraId="0E577898" w14:textId="4F96B1A4" w:rsidR="00D561BD" w:rsidRPr="00B92BB8" w:rsidRDefault="00743B5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(4)No person shall dispense food or permit food to be dispensed from a vending machine unless such food is prepared in approved premises and in contained in hygienically sealed packets</w:t>
      </w:r>
      <w:r w:rsidR="00D561BD" w:rsidRPr="00B92BB8">
        <w:rPr>
          <w:rFonts w:ascii="Times New Roman" w:hAnsi="Times New Roman" w:cs="Times New Roman"/>
          <w:sz w:val="24"/>
          <w:szCs w:val="24"/>
        </w:rPr>
        <w:t xml:space="preserve">:  Provided that the </w:t>
      </w:r>
      <w:r w:rsidR="00981809" w:rsidRPr="00B92BB8">
        <w:rPr>
          <w:rFonts w:ascii="Times New Roman" w:hAnsi="Times New Roman" w:cs="Times New Roman"/>
          <w:sz w:val="24"/>
          <w:szCs w:val="24"/>
        </w:rPr>
        <w:t>Council</w:t>
      </w:r>
      <w:r w:rsidR="00D561BD" w:rsidRPr="00B92BB8">
        <w:rPr>
          <w:rFonts w:ascii="Times New Roman" w:hAnsi="Times New Roman" w:cs="Times New Roman"/>
          <w:sz w:val="24"/>
          <w:szCs w:val="24"/>
        </w:rPr>
        <w:t xml:space="preserve">may permit food to be dispensed from a food-vending machine in an unwrapped state if he is of the opinion that the consumption of such food by humans will not constitute a danger, or be injurious, to health      </w:t>
      </w:r>
    </w:p>
    <w:p w14:paraId="4CBA0C66" w14:textId="77777777" w:rsidR="00926FAC" w:rsidRPr="00B92BB8" w:rsidRDefault="00926FA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(5)Every licensee of a food-vending machine shall -</w:t>
      </w:r>
    </w:p>
    <w:p w14:paraId="187A9334" w14:textId="77777777" w:rsidR="00926FAC" w:rsidRPr="00B92BB8" w:rsidRDefault="00926FA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(a)maintain such machine is thoroughly clean condition; and</w:t>
      </w:r>
    </w:p>
    <w:p w14:paraId="543C8506" w14:textId="560C0812" w:rsidR="00926FAC" w:rsidRPr="00B92BB8" w:rsidRDefault="00926FA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(b)strip and thoroughly cleanse and sterilize all containers used for dispensing liquid foods from the food-vending machine at each refilling or once a week, whichever is the lesserperiod; and</w:t>
      </w:r>
    </w:p>
    <w:p w14:paraId="30C807A7" w14:textId="77777777" w:rsidR="00926FAC" w:rsidRPr="00B92BB8" w:rsidRDefault="00926FA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(c)take precautions to ensure that all perishable food in the food-vending machine is-</w:t>
      </w:r>
    </w:p>
    <w:p w14:paraId="04DA6EA8" w14:textId="77777777" w:rsidR="00926FAC" w:rsidRPr="00B92BB8" w:rsidRDefault="002672AF" w:rsidP="00AD51D0">
      <w:pPr>
        <w:pStyle w:val="ListParagraph"/>
        <w:numPr>
          <w:ilvl w:val="0"/>
          <w:numId w:val="20"/>
        </w:numPr>
        <w:spacing w:after="0"/>
        <w:rPr>
          <w:rFonts w:ascii="Times New Roman" w:hAnsi="Times New Roman" w:cs="Times New Roman"/>
          <w:sz w:val="24"/>
          <w:szCs w:val="24"/>
        </w:rPr>
      </w:pPr>
      <w:r w:rsidRPr="00B92BB8">
        <w:rPr>
          <w:rFonts w:ascii="Times New Roman" w:hAnsi="Times New Roman" w:cs="Times New Roman"/>
          <w:sz w:val="24"/>
          <w:szCs w:val="24"/>
        </w:rPr>
        <w:t>k</w:t>
      </w:r>
      <w:r w:rsidR="00926FAC" w:rsidRPr="00B92BB8">
        <w:rPr>
          <w:rFonts w:ascii="Times New Roman" w:hAnsi="Times New Roman" w:cs="Times New Roman"/>
          <w:sz w:val="24"/>
          <w:szCs w:val="24"/>
        </w:rPr>
        <w:t>ept at a temperature not exceeding seven degrees Celsius; and</w:t>
      </w:r>
    </w:p>
    <w:p w14:paraId="511A0DA8" w14:textId="75E2073B" w:rsidR="00926FAC" w:rsidRPr="00AD51D0" w:rsidRDefault="002672AF" w:rsidP="00225712">
      <w:pPr>
        <w:pStyle w:val="ListParagraph"/>
        <w:numPr>
          <w:ilvl w:val="0"/>
          <w:numId w:val="20"/>
        </w:numPr>
        <w:spacing w:after="0"/>
        <w:rPr>
          <w:rFonts w:ascii="Times New Roman" w:hAnsi="Times New Roman" w:cs="Times New Roman"/>
          <w:sz w:val="24"/>
          <w:szCs w:val="24"/>
        </w:rPr>
      </w:pPr>
      <w:r w:rsidRPr="00AD51D0">
        <w:rPr>
          <w:rFonts w:ascii="Times New Roman" w:hAnsi="Times New Roman" w:cs="Times New Roman"/>
          <w:sz w:val="24"/>
          <w:szCs w:val="24"/>
        </w:rPr>
        <w:t>r</w:t>
      </w:r>
      <w:r w:rsidR="00926FAC" w:rsidRPr="00AD51D0">
        <w:rPr>
          <w:rFonts w:ascii="Times New Roman" w:hAnsi="Times New Roman" w:cs="Times New Roman"/>
          <w:sz w:val="24"/>
          <w:szCs w:val="24"/>
        </w:rPr>
        <w:t>emove from such machine if the temperature within the machine exceeds seven degrees Celsius</w:t>
      </w:r>
    </w:p>
    <w:p w14:paraId="6F8AB753" w14:textId="096FF859" w:rsidR="00926FAC" w:rsidRPr="00B92BB8" w:rsidRDefault="00926FA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(6)</w:t>
      </w:r>
      <w:r w:rsidR="002672AF" w:rsidRPr="00B92BB8">
        <w:rPr>
          <w:rFonts w:ascii="Times New Roman" w:hAnsi="Times New Roman" w:cs="Times New Roman"/>
          <w:sz w:val="24"/>
          <w:szCs w:val="24"/>
        </w:rPr>
        <w:t xml:space="preserve">if upon examination of food vending-machine or any food therein, the </w:t>
      </w:r>
      <w:r w:rsidR="00981809" w:rsidRPr="00B92BB8">
        <w:rPr>
          <w:rFonts w:ascii="Times New Roman" w:hAnsi="Times New Roman" w:cs="Times New Roman"/>
          <w:sz w:val="24"/>
          <w:szCs w:val="24"/>
        </w:rPr>
        <w:t>Council</w:t>
      </w:r>
    </w:p>
    <w:p w14:paraId="37A7EE6D" w14:textId="77777777" w:rsidR="002672AF" w:rsidRPr="00B92BB8" w:rsidRDefault="002672AF" w:rsidP="00AD51D0">
      <w:pPr>
        <w:spacing w:after="0"/>
        <w:rPr>
          <w:rFonts w:ascii="Times New Roman" w:hAnsi="Times New Roman" w:cs="Times New Roman"/>
          <w:sz w:val="24"/>
          <w:szCs w:val="24"/>
        </w:rPr>
      </w:pPr>
      <w:r w:rsidRPr="00B92BB8">
        <w:rPr>
          <w:rFonts w:ascii="Times New Roman" w:hAnsi="Times New Roman" w:cs="Times New Roman"/>
          <w:sz w:val="24"/>
          <w:szCs w:val="24"/>
        </w:rPr>
        <w:t>or a health inspector is of the opinion that such machine or such food is dangerous or is likely to</w:t>
      </w:r>
    </w:p>
    <w:p w14:paraId="4072AE6E" w14:textId="77777777" w:rsidR="00AD300E" w:rsidRPr="00B92BB8" w:rsidRDefault="00AD300E" w:rsidP="00AD51D0">
      <w:pPr>
        <w:spacing w:after="0"/>
        <w:rPr>
          <w:rFonts w:ascii="Times New Roman" w:hAnsi="Times New Roman" w:cs="Times New Roman"/>
          <w:sz w:val="24"/>
          <w:szCs w:val="24"/>
        </w:rPr>
      </w:pPr>
      <w:r w:rsidRPr="00B92BB8">
        <w:rPr>
          <w:rFonts w:ascii="Times New Roman" w:hAnsi="Times New Roman" w:cs="Times New Roman"/>
          <w:sz w:val="24"/>
          <w:szCs w:val="24"/>
        </w:rPr>
        <w:t>become a danger to health , he may prohibit the use of such machine until he is satisfied that</w:t>
      </w:r>
    </w:p>
    <w:p w14:paraId="0A9A7BD8" w14:textId="77777777" w:rsidR="00AD300E" w:rsidRPr="00B92BB8" w:rsidRDefault="00AD300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such danger has ceased to exist </w:t>
      </w:r>
      <w:r w:rsidRPr="00B92BB8">
        <w:rPr>
          <w:rFonts w:ascii="Times New Roman" w:hAnsi="Times New Roman" w:cs="Times New Roman"/>
          <w:sz w:val="24"/>
          <w:szCs w:val="24"/>
        </w:rPr>
        <w:tab/>
      </w:r>
    </w:p>
    <w:p w14:paraId="0B0CBA78" w14:textId="326FE200" w:rsidR="00C15550" w:rsidRPr="00B92BB8" w:rsidRDefault="00C15550"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(7</w:t>
      </w:r>
      <w:r w:rsidR="00AD300E" w:rsidRPr="00B92BB8">
        <w:rPr>
          <w:rFonts w:ascii="Times New Roman" w:hAnsi="Times New Roman" w:cs="Times New Roman"/>
          <w:sz w:val="24"/>
          <w:szCs w:val="24"/>
        </w:rPr>
        <w:t>)</w:t>
      </w:r>
      <w:r w:rsidR="008327FE" w:rsidRPr="00B92BB8">
        <w:rPr>
          <w:rFonts w:ascii="Times New Roman" w:hAnsi="Times New Roman" w:cs="Times New Roman"/>
          <w:sz w:val="24"/>
          <w:szCs w:val="24"/>
        </w:rPr>
        <w:t>Nothing contained in these by-laws shall be deemed to prohibit the disp</w:t>
      </w:r>
      <w:r w:rsidRPr="00B92BB8">
        <w:rPr>
          <w:rFonts w:ascii="Times New Roman" w:hAnsi="Times New Roman" w:cs="Times New Roman"/>
          <w:sz w:val="24"/>
          <w:szCs w:val="24"/>
        </w:rPr>
        <w:t>ensing of hot food from vending m</w:t>
      </w:r>
      <w:r w:rsidR="00AD51D0">
        <w:rPr>
          <w:rFonts w:ascii="Times New Roman" w:hAnsi="Times New Roman" w:cs="Times New Roman"/>
          <w:sz w:val="24"/>
          <w:szCs w:val="24"/>
        </w:rPr>
        <w:t xml:space="preserve">achine if </w:t>
      </w:r>
      <w:r w:rsidRPr="00B92BB8">
        <w:rPr>
          <w:rFonts w:ascii="Times New Roman" w:hAnsi="Times New Roman" w:cs="Times New Roman"/>
          <w:sz w:val="24"/>
          <w:szCs w:val="24"/>
        </w:rPr>
        <w:t>such food is maintained at a temperature not less than sixty-three degrees Celsius; and</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 xml:space="preserve">the provision of this section are complied with, </w:t>
      </w:r>
      <w:r w:rsidRPr="00B92BB8">
        <w:rPr>
          <w:rFonts w:ascii="Times New Roman" w:hAnsi="Times New Roman" w:cs="Times New Roman"/>
          <w:i/>
          <w:sz w:val="24"/>
          <w:szCs w:val="24"/>
        </w:rPr>
        <w:t xml:space="preserve">mutatis mutandis. </w:t>
      </w:r>
    </w:p>
    <w:p w14:paraId="025A42B9" w14:textId="77777777" w:rsidR="00C15550" w:rsidRPr="00B92BB8" w:rsidRDefault="00C15550" w:rsidP="00AD51D0">
      <w:pPr>
        <w:spacing w:after="0"/>
        <w:rPr>
          <w:rFonts w:ascii="Times New Roman" w:hAnsi="Times New Roman" w:cs="Times New Roman"/>
          <w:sz w:val="24"/>
          <w:szCs w:val="24"/>
        </w:rPr>
      </w:pPr>
    </w:p>
    <w:p w14:paraId="5BBE5E5D" w14:textId="2BC98451" w:rsidR="002672AF" w:rsidRPr="00AD51D0" w:rsidRDefault="00C15550"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00AD51D0">
        <w:rPr>
          <w:rFonts w:ascii="Times New Roman" w:hAnsi="Times New Roman" w:cs="Times New Roman"/>
          <w:sz w:val="24"/>
          <w:szCs w:val="24"/>
        </w:rPr>
        <w:t xml:space="preserve">                                 </w:t>
      </w:r>
      <w:r w:rsidRPr="00AD51D0">
        <w:rPr>
          <w:rFonts w:ascii="Times New Roman" w:hAnsi="Times New Roman" w:cs="Times New Roman"/>
          <w:i/>
          <w:sz w:val="24"/>
          <w:szCs w:val="24"/>
        </w:rPr>
        <w:t>Requirements for barbers and hairdressers</w:t>
      </w:r>
    </w:p>
    <w:p w14:paraId="3137079B" w14:textId="77777777" w:rsidR="00C15550" w:rsidRPr="00B92BB8" w:rsidRDefault="00C15550" w:rsidP="00AD51D0">
      <w:pPr>
        <w:spacing w:after="0"/>
        <w:rPr>
          <w:rFonts w:ascii="Times New Roman" w:hAnsi="Times New Roman" w:cs="Times New Roman"/>
          <w:sz w:val="24"/>
          <w:szCs w:val="24"/>
        </w:rPr>
      </w:pPr>
      <w:r w:rsidRPr="00B92BB8">
        <w:rPr>
          <w:rFonts w:ascii="Times New Roman" w:hAnsi="Times New Roman" w:cs="Times New Roman"/>
          <w:sz w:val="24"/>
          <w:szCs w:val="24"/>
        </w:rPr>
        <w:t>12. (1)In this section-</w:t>
      </w:r>
    </w:p>
    <w:p w14:paraId="4CB6A6CF" w14:textId="6CE5E87F" w:rsidR="001C7C8E" w:rsidRPr="00B92BB8" w:rsidRDefault="00C15550"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“barber or hairdresser” means any person who carries on the business of shaving, cutting or </w:t>
      </w:r>
      <w:r w:rsidR="001C7C8E" w:rsidRPr="00B92BB8">
        <w:rPr>
          <w:rFonts w:ascii="Times New Roman" w:hAnsi="Times New Roman" w:cs="Times New Roman"/>
          <w:sz w:val="24"/>
          <w:szCs w:val="24"/>
        </w:rPr>
        <w:t>dressing the hair of human beings;</w:t>
      </w:r>
    </w:p>
    <w:p w14:paraId="6A28B4A6" w14:textId="4B153E81" w:rsidR="001C7C8E" w:rsidRPr="00B92BB8" w:rsidRDefault="001C7C8E"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“barber or hair dresser’s shop” means any premises in which the business of a barber or hairdresser is carried on. </w:t>
      </w:r>
    </w:p>
    <w:p w14:paraId="36A73479" w14:textId="77777777" w:rsidR="001C7C8E" w:rsidRPr="00B92BB8" w:rsidRDefault="0003059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w:t>
      </w:r>
      <w:r w:rsidR="00D12D55" w:rsidRPr="00B92BB8">
        <w:rPr>
          <w:rFonts w:ascii="Times New Roman" w:hAnsi="Times New Roman" w:cs="Times New Roman"/>
          <w:sz w:val="24"/>
          <w:szCs w:val="24"/>
        </w:rPr>
        <w:t xml:space="preserve">carry on or conduct the business of a barber or hairdresser unless he/she </w:t>
      </w:r>
    </w:p>
    <w:p w14:paraId="4794DC93" w14:textId="77777777" w:rsidR="00D12D55" w:rsidRPr="00B92BB8" w:rsidRDefault="00D12D55" w:rsidP="00AD51D0">
      <w:pPr>
        <w:spacing w:after="0"/>
        <w:rPr>
          <w:rFonts w:ascii="Times New Roman" w:hAnsi="Times New Roman" w:cs="Times New Roman"/>
          <w:sz w:val="24"/>
          <w:szCs w:val="24"/>
        </w:rPr>
      </w:pPr>
      <w:r w:rsidRPr="00B92BB8">
        <w:rPr>
          <w:rFonts w:ascii="Times New Roman" w:hAnsi="Times New Roman" w:cs="Times New Roman"/>
          <w:sz w:val="24"/>
          <w:szCs w:val="24"/>
        </w:rPr>
        <w:t>complies with the provisions of section 4.</w:t>
      </w:r>
    </w:p>
    <w:p w14:paraId="34DECC58" w14:textId="77777777" w:rsidR="00D12D55" w:rsidRPr="00B92BB8" w:rsidRDefault="00D12D55"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(3)In all premises where the business  referred to in  subsection (2) is carried on, the following </w:t>
      </w:r>
    </w:p>
    <w:p w14:paraId="625216BF" w14:textId="77777777" w:rsidR="00D12D55" w:rsidRPr="00B92BB8" w:rsidRDefault="00D12D55"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provisions shall be complied with-</w:t>
      </w:r>
    </w:p>
    <w:p w14:paraId="023F81DF" w14:textId="77777777" w:rsidR="00D12D55" w:rsidRPr="00B92BB8" w:rsidRDefault="00176F59"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all parts of the premises shall be lighted and ventilated in accordance with the provisions of the model building by-laws;</w:t>
      </w:r>
    </w:p>
    <w:p w14:paraId="5965EB60" w14:textId="77777777" w:rsidR="006017A8" w:rsidRPr="00B92BB8" w:rsidRDefault="006017A8"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an adequate number of wash-basins or other approved fitments with an adequate supply of piped hot and cold water connected thereto shall be provided;</w:t>
      </w:r>
    </w:p>
    <w:p w14:paraId="3603B7E4" w14:textId="77777777" w:rsidR="006017A8" w:rsidRPr="00B92BB8" w:rsidRDefault="006017A8"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the splash back area to every basin or fitment shall be covered with glazed tiles or other approved material to a height of not less than five hundred millimeter above, and for the full width of the wash basin fitment;</w:t>
      </w:r>
    </w:p>
    <w:p w14:paraId="47B27387" w14:textId="77777777" w:rsidR="009044C8" w:rsidRPr="00B92BB8" w:rsidRDefault="009044C8"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the surface of all shelves of furniture on which instruments used by any barber or hairdresser are placed shall of glass or other approved material;</w:t>
      </w:r>
    </w:p>
    <w:p w14:paraId="2406E9BF" w14:textId="77777777" w:rsidR="009044C8" w:rsidRPr="00B92BB8" w:rsidRDefault="009044C8"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the floors shall be so constructed as to be easily cleaned;</w:t>
      </w:r>
    </w:p>
    <w:p w14:paraId="384206D9" w14:textId="77777777" w:rsidR="009044C8" w:rsidRPr="00B92BB8" w:rsidRDefault="009044C8" w:rsidP="00AD51D0">
      <w:pPr>
        <w:pStyle w:val="ListParagraph"/>
        <w:numPr>
          <w:ilvl w:val="0"/>
          <w:numId w:val="21"/>
        </w:numPr>
        <w:spacing w:after="0"/>
        <w:rPr>
          <w:rFonts w:ascii="Times New Roman" w:hAnsi="Times New Roman" w:cs="Times New Roman"/>
          <w:sz w:val="24"/>
          <w:szCs w:val="24"/>
        </w:rPr>
      </w:pPr>
      <w:r w:rsidRPr="00B92BB8">
        <w:rPr>
          <w:rFonts w:ascii="Times New Roman" w:hAnsi="Times New Roman" w:cs="Times New Roman"/>
          <w:sz w:val="24"/>
          <w:szCs w:val="24"/>
        </w:rPr>
        <w:t>approved sanitary accommodation shall be used as a dwelling or place where food is handled;</w:t>
      </w:r>
    </w:p>
    <w:p w14:paraId="33E16379" w14:textId="1D649EEF" w:rsidR="0056198B" w:rsidRPr="00B92BB8" w:rsidRDefault="0056198B"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Provided that a part of the premises may be approved for the preparation of refreshments health</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incidental to the business, upon such conditions as may be specified in writing by the medical officer of health.</w:t>
      </w:r>
    </w:p>
    <w:p w14:paraId="68B1D6EC" w14:textId="77777777" w:rsidR="0056198B" w:rsidRPr="00B92BB8" w:rsidRDefault="0056198B" w:rsidP="00AD51D0">
      <w:p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      (4)Every barber and hairdresser and every person in his/her employ, shall</w:t>
      </w:r>
    </w:p>
    <w:p w14:paraId="098EFDE5" w14:textId="77777777" w:rsidR="0056198B" w:rsidRPr="00B92BB8" w:rsidRDefault="0056198B"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At all times maintain his or her premises, equipment and instruments in a state of thorough cleanliness and in good repair; and </w:t>
      </w:r>
    </w:p>
    <w:p w14:paraId="4DAEEBB8" w14:textId="77777777" w:rsidR="005A3989" w:rsidRPr="00B92BB8" w:rsidRDefault="0056198B"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Wear clean </w:t>
      </w:r>
      <w:r w:rsidR="005A3989" w:rsidRPr="00B92BB8">
        <w:rPr>
          <w:rFonts w:ascii="Times New Roman" w:hAnsi="Times New Roman" w:cs="Times New Roman"/>
          <w:sz w:val="24"/>
          <w:szCs w:val="24"/>
        </w:rPr>
        <w:t xml:space="preserve">and approved clothing; and </w:t>
      </w:r>
    </w:p>
    <w:p w14:paraId="4A95CE28" w14:textId="77777777" w:rsidR="005A3989" w:rsidRPr="00B92BB8" w:rsidRDefault="005A3989"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Use a clean and approved towel or covering for each customer; and </w:t>
      </w:r>
    </w:p>
    <w:p w14:paraId="7012A5FA" w14:textId="77777777" w:rsidR="005A3989" w:rsidRPr="00B92BB8" w:rsidRDefault="005A3989"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Use soap liquid, powder or tablet form only; and </w:t>
      </w:r>
    </w:p>
    <w:p w14:paraId="167652AC" w14:textId="77777777" w:rsidR="005A3989" w:rsidRPr="00B92BB8" w:rsidRDefault="005A3989"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Use septic agents in liquid or powder form only; and</w:t>
      </w:r>
    </w:p>
    <w:p w14:paraId="544E44DC" w14:textId="77777777" w:rsidR="0056198B" w:rsidRPr="00B92BB8" w:rsidRDefault="005A3989"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Ensure that all hair cuttings are placed in an approved covered receptacle  provided for the purpose; and</w:t>
      </w:r>
    </w:p>
    <w:p w14:paraId="59B4847C" w14:textId="77777777" w:rsidR="005A3989" w:rsidRPr="00B92BB8" w:rsidRDefault="005A3989"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After e</w:t>
      </w:r>
      <w:r w:rsidR="00BF6B22" w:rsidRPr="00B92BB8">
        <w:rPr>
          <w:rFonts w:ascii="Times New Roman" w:hAnsi="Times New Roman" w:cs="Times New Roman"/>
          <w:sz w:val="24"/>
          <w:szCs w:val="24"/>
        </w:rPr>
        <w:t>ach time of use on any one customer, clean and disinfect all scissors, clipper, combs, brushes and other instruments or equipment used in any process of or incidental to his/her work; and</w:t>
      </w:r>
    </w:p>
    <w:p w14:paraId="7D4B7DB5" w14:textId="77777777" w:rsidR="00BF6B22" w:rsidRPr="00B92BB8" w:rsidRDefault="00BF6B22"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Use only hair-brushes and neck-brushes which are clean , and which shall be washed and disinfected at least once every day; and</w:t>
      </w:r>
    </w:p>
    <w:p w14:paraId="542281D6" w14:textId="77777777" w:rsidR="00BF6B22" w:rsidRPr="00B92BB8" w:rsidRDefault="00BF6B22" w:rsidP="00AD51D0">
      <w:pPr>
        <w:pStyle w:val="ListParagraph"/>
        <w:numPr>
          <w:ilvl w:val="0"/>
          <w:numId w:val="22"/>
        </w:numPr>
        <w:spacing w:before="240" w:after="0"/>
        <w:rPr>
          <w:rFonts w:ascii="Times New Roman" w:hAnsi="Times New Roman" w:cs="Times New Roman"/>
          <w:sz w:val="24"/>
          <w:szCs w:val="24"/>
        </w:rPr>
      </w:pPr>
      <w:r w:rsidRPr="00B92BB8">
        <w:rPr>
          <w:rFonts w:ascii="Times New Roman" w:hAnsi="Times New Roman" w:cs="Times New Roman"/>
          <w:sz w:val="24"/>
          <w:szCs w:val="24"/>
        </w:rPr>
        <w:t>Ensure that adequate refuse receptacles are provided.</w:t>
      </w:r>
    </w:p>
    <w:p w14:paraId="1A768D20" w14:textId="70C7DD2E" w:rsidR="00D240DA" w:rsidRPr="00B92BB8" w:rsidRDefault="00BD5CEC" w:rsidP="00AD51D0">
      <w:p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      (5)No barber or hairdresser  shall permit any person who appears to him/her to be verminous, or </w:t>
      </w:r>
      <w:r w:rsidR="00D240DA" w:rsidRPr="00B92BB8">
        <w:rPr>
          <w:rFonts w:ascii="Times New Roman" w:hAnsi="Times New Roman" w:cs="Times New Roman"/>
          <w:sz w:val="24"/>
          <w:szCs w:val="24"/>
        </w:rPr>
        <w:t xml:space="preserve">suffering from any disease of the skin or hair, or from any infectious, contagious or communicable diseases, immediately. </w:t>
      </w:r>
    </w:p>
    <w:p w14:paraId="5110C5BD" w14:textId="77777777" w:rsidR="00463EDC" w:rsidRPr="00B92BB8" w:rsidRDefault="00D240DA" w:rsidP="00AD51D0">
      <w:pPr>
        <w:spacing w:before="240" w:after="0"/>
        <w:rPr>
          <w:rFonts w:ascii="Times New Roman" w:hAnsi="Times New Roman" w:cs="Times New Roman"/>
          <w:sz w:val="24"/>
          <w:szCs w:val="24"/>
        </w:rPr>
      </w:pPr>
      <w:r w:rsidRPr="00B92BB8">
        <w:rPr>
          <w:rFonts w:ascii="Times New Roman" w:hAnsi="Times New Roman" w:cs="Times New Roman"/>
          <w:sz w:val="24"/>
          <w:szCs w:val="24"/>
        </w:rPr>
        <w:t xml:space="preserve">      (6)No barber or hairdresser shall permit </w:t>
      </w:r>
      <w:r w:rsidR="00463EDC" w:rsidRPr="00B92BB8">
        <w:rPr>
          <w:rFonts w:ascii="Times New Roman" w:hAnsi="Times New Roman" w:cs="Times New Roman"/>
          <w:sz w:val="24"/>
          <w:szCs w:val="24"/>
        </w:rPr>
        <w:t xml:space="preserve">any person who appears to him to be verminous, or disease, </w:t>
      </w:r>
    </w:p>
    <w:p w14:paraId="17559364" w14:textId="3E7D2EE3" w:rsidR="00463EDC" w:rsidRPr="00B92BB8" w:rsidRDefault="00463EDC"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suffering from any disease of the skin or hair, or from any infectious, contagious or communicable to remain in his/her shop and shall- </w:t>
      </w:r>
    </w:p>
    <w:p w14:paraId="49042903" w14:textId="77777777" w:rsidR="00463EDC" w:rsidRPr="00B92BB8" w:rsidRDefault="00463ED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(a)ensure that such person ceases working in such premises; and</w:t>
      </w:r>
    </w:p>
    <w:p w14:paraId="3FA62F15" w14:textId="73CB9665" w:rsidR="00463EDC" w:rsidRPr="00B92BB8" w:rsidRDefault="00463ED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(b)notify the </w:t>
      </w:r>
      <w:r w:rsidR="00981809" w:rsidRPr="00B92BB8">
        <w:rPr>
          <w:rFonts w:ascii="Times New Roman" w:hAnsi="Times New Roman" w:cs="Times New Roman"/>
          <w:sz w:val="24"/>
          <w:szCs w:val="24"/>
        </w:rPr>
        <w:t xml:space="preserve">Council </w:t>
      </w:r>
      <w:r w:rsidRPr="00B92BB8">
        <w:rPr>
          <w:rFonts w:ascii="Times New Roman" w:hAnsi="Times New Roman" w:cs="Times New Roman"/>
          <w:sz w:val="24"/>
          <w:szCs w:val="24"/>
        </w:rPr>
        <w:t>of such disease.</w:t>
      </w:r>
    </w:p>
    <w:p w14:paraId="0A4CBEE6" w14:textId="637C99FF" w:rsidR="0091638D" w:rsidRPr="00B92BB8" w:rsidRDefault="00463ED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(7)No barber’s or hairdresser’s shop shall be used as, or communicate directly with, a sleeping-</w:t>
      </w:r>
      <w:r w:rsidR="0091638D" w:rsidRPr="00B92BB8">
        <w:rPr>
          <w:rFonts w:ascii="Times New Roman" w:hAnsi="Times New Roman" w:cs="Times New Roman"/>
          <w:sz w:val="24"/>
          <w:szCs w:val="24"/>
        </w:rPr>
        <w:t>apartment or place used for the preparation or storage of food.</w:t>
      </w:r>
    </w:p>
    <w:p w14:paraId="7DF9DBFA" w14:textId="5A2ECF8C" w:rsidR="0091638D" w:rsidRPr="00B92BB8" w:rsidRDefault="0091638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(8)No person shall deposit, throw or place, or cause to be deposited, upon any street , side-walk or public place any human hair.</w:t>
      </w:r>
    </w:p>
    <w:p w14:paraId="757907E5" w14:textId="77777777" w:rsidR="0091638D" w:rsidRPr="00B92BB8" w:rsidRDefault="0091638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(9)No person shall carry on or perform any hairdressing or haircutting in any street or public  place.</w:t>
      </w:r>
    </w:p>
    <w:p w14:paraId="4CA70CED" w14:textId="0DFA662F" w:rsidR="00CC2183" w:rsidRPr="00B92BB8" w:rsidRDefault="0091638D"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(10)No barber’s or hairdresser’s shop shall be used for any purpose other than the carrying on of the </w:t>
      </w:r>
      <w:r w:rsidR="00CC2183" w:rsidRPr="00B92BB8">
        <w:rPr>
          <w:rFonts w:ascii="Times New Roman" w:hAnsi="Times New Roman" w:cs="Times New Roman"/>
          <w:sz w:val="24"/>
          <w:szCs w:val="24"/>
        </w:rPr>
        <w:t xml:space="preserve">business of a barber or hairdresser without the approval of the Medical officer of health.  </w:t>
      </w:r>
    </w:p>
    <w:p w14:paraId="3FA7BEA8" w14:textId="77777777" w:rsidR="00CC2183" w:rsidRPr="00B92BB8" w:rsidRDefault="00CC2183" w:rsidP="00AD51D0">
      <w:pPr>
        <w:spacing w:after="0"/>
        <w:rPr>
          <w:rFonts w:ascii="Times New Roman" w:hAnsi="Times New Roman" w:cs="Times New Roman"/>
          <w:sz w:val="24"/>
          <w:szCs w:val="24"/>
        </w:rPr>
      </w:pPr>
    </w:p>
    <w:p w14:paraId="214A15B7" w14:textId="77777777" w:rsidR="00CC2183" w:rsidRPr="00AD51D0" w:rsidRDefault="00CC2183" w:rsidP="00AD51D0">
      <w:pPr>
        <w:spacing w:after="0"/>
        <w:rPr>
          <w:rFonts w:ascii="Times New Roman" w:hAnsi="Times New Roman" w:cs="Times New Roman"/>
          <w:i/>
          <w:sz w:val="24"/>
          <w:szCs w:val="24"/>
        </w:rPr>
      </w:pPr>
      <w:r w:rsidRPr="00B92BB8">
        <w:rPr>
          <w:rFonts w:ascii="Times New Roman" w:hAnsi="Times New Roman" w:cs="Times New Roman"/>
          <w:sz w:val="24"/>
          <w:szCs w:val="24"/>
        </w:rPr>
        <w:t xml:space="preserve">           </w:t>
      </w:r>
      <w:r w:rsidRPr="00AD51D0">
        <w:rPr>
          <w:rFonts w:ascii="Times New Roman" w:hAnsi="Times New Roman" w:cs="Times New Roman"/>
          <w:i/>
          <w:sz w:val="24"/>
          <w:szCs w:val="24"/>
        </w:rPr>
        <w:t>Requirements for laundries, launderettes and laundry depots</w:t>
      </w:r>
    </w:p>
    <w:p w14:paraId="322FC96D" w14:textId="77777777" w:rsidR="00407296" w:rsidRPr="00B92BB8" w:rsidRDefault="00407296" w:rsidP="00AD51D0">
      <w:pPr>
        <w:spacing w:after="0"/>
        <w:rPr>
          <w:rFonts w:ascii="Times New Roman" w:hAnsi="Times New Roman" w:cs="Times New Roman"/>
          <w:sz w:val="24"/>
          <w:szCs w:val="24"/>
        </w:rPr>
      </w:pPr>
      <w:r w:rsidRPr="00B92BB8">
        <w:rPr>
          <w:rFonts w:ascii="Times New Roman" w:hAnsi="Times New Roman" w:cs="Times New Roman"/>
          <w:sz w:val="24"/>
          <w:szCs w:val="24"/>
        </w:rPr>
        <w:t>13. (1)In this section –</w:t>
      </w:r>
    </w:p>
    <w:p w14:paraId="6E4F1A0F" w14:textId="77777777" w:rsidR="00407296" w:rsidRPr="00B92BB8" w:rsidRDefault="0040729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“dry-cleaning” means cleaning with spirit or any means other than with water;</w:t>
      </w:r>
    </w:p>
    <w:p w14:paraId="1A79CF73" w14:textId="50DD09B9" w:rsidR="00407296" w:rsidRPr="00B92BB8" w:rsidRDefault="0040729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”laundry” means any premises or place in which washing or dry-cleaning is carried on for payment, but excludes a launderette;</w:t>
      </w:r>
    </w:p>
    <w:p w14:paraId="4E183A3B" w14:textId="77777777" w:rsidR="00407296" w:rsidRPr="00B92BB8" w:rsidRDefault="0040729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“launderettes” means premises in which-</w:t>
      </w:r>
    </w:p>
    <w:p w14:paraId="2394CBEC" w14:textId="5D169831" w:rsidR="00311EBC" w:rsidRPr="00B92BB8" w:rsidRDefault="0040729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(a)domestic-type washing machines, with or without domestic-type ironing-appliances, </w:t>
      </w:r>
      <w:r w:rsidR="00311EBC" w:rsidRPr="00B92BB8">
        <w:rPr>
          <w:rFonts w:ascii="Times New Roman" w:hAnsi="Times New Roman" w:cs="Times New Roman"/>
          <w:sz w:val="24"/>
          <w:szCs w:val="24"/>
        </w:rPr>
        <w:t xml:space="preserve">are provided by the occupier for the use of his customers, whether or not such </w:t>
      </w:r>
    </w:p>
    <w:p w14:paraId="1E5FEFC2" w14:textId="77777777" w:rsidR="00311EBC" w:rsidRPr="00B92BB8" w:rsidRDefault="00311EB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washing –machines or ironing-appliances are operated sorely by the customer; and  </w:t>
      </w:r>
    </w:p>
    <w:p w14:paraId="617DA2D7" w14:textId="77777777" w:rsidR="00311EBC" w:rsidRPr="00B92BB8" w:rsidRDefault="00311EB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(b)fewer than five persons are employed on the premises;</w:t>
      </w:r>
    </w:p>
    <w:p w14:paraId="59B86205" w14:textId="20994904" w:rsidR="00C808F4" w:rsidRPr="00B92BB8" w:rsidRDefault="00311EBC"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“laundry depot</w:t>
      </w:r>
      <w:r w:rsidR="002912A9" w:rsidRPr="00B92BB8">
        <w:rPr>
          <w:rFonts w:ascii="Times New Roman" w:hAnsi="Times New Roman" w:cs="Times New Roman"/>
          <w:sz w:val="24"/>
          <w:szCs w:val="24"/>
        </w:rPr>
        <w:t>” means any premise utilized by the licensee of any laundry or launderette</w:t>
      </w:r>
      <w:r w:rsidR="00AD51D0">
        <w:rPr>
          <w:rFonts w:ascii="Times New Roman" w:hAnsi="Times New Roman" w:cs="Times New Roman"/>
          <w:sz w:val="24"/>
          <w:szCs w:val="24"/>
        </w:rPr>
        <w:t xml:space="preserve"> </w:t>
      </w:r>
      <w:r w:rsidR="002912A9" w:rsidRPr="00B92BB8">
        <w:rPr>
          <w:rFonts w:ascii="Times New Roman" w:hAnsi="Times New Roman" w:cs="Times New Roman"/>
          <w:sz w:val="24"/>
          <w:szCs w:val="24"/>
        </w:rPr>
        <w:t xml:space="preserve">for the reception or storing of wearing apparel, household and domestic linen or other  </w:t>
      </w:r>
    </w:p>
    <w:p w14:paraId="11953322" w14:textId="77777777" w:rsidR="00C808F4" w:rsidRPr="00B92BB8" w:rsidRDefault="00C808F4" w:rsidP="00AD51D0">
      <w:pPr>
        <w:spacing w:after="0"/>
        <w:rPr>
          <w:rFonts w:ascii="Times New Roman" w:hAnsi="Times New Roman" w:cs="Times New Roman"/>
          <w:sz w:val="24"/>
          <w:szCs w:val="24"/>
        </w:rPr>
      </w:pPr>
      <w:r w:rsidRPr="00B92BB8">
        <w:rPr>
          <w:rFonts w:ascii="Times New Roman" w:hAnsi="Times New Roman" w:cs="Times New Roman"/>
          <w:sz w:val="24"/>
          <w:szCs w:val="24"/>
        </w:rPr>
        <w:t>textile or fabrics intended for washing;</w:t>
      </w:r>
    </w:p>
    <w:p w14:paraId="19883E8C" w14:textId="7F4CBF6B" w:rsidR="00C808F4" w:rsidRPr="00B92BB8" w:rsidRDefault="00C808F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“washing” means washing, cleaning by means, managing or domestic linen or other textile</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 xml:space="preserve">or fabrics and includes any process incidental thereto.   </w:t>
      </w:r>
    </w:p>
    <w:p w14:paraId="5D862F45" w14:textId="5EEC8108" w:rsidR="00C808F4" w:rsidRPr="00B92BB8" w:rsidRDefault="00C808F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(2)No person shall carry on the business of a laundry or launderette unless he/she complies with</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the provision of section 3.</w:t>
      </w:r>
    </w:p>
    <w:p w14:paraId="7FD05330" w14:textId="77777777" w:rsidR="00B619D6" w:rsidRPr="00B92BB8" w:rsidRDefault="00B619D6" w:rsidP="00AD51D0">
      <w:pPr>
        <w:spacing w:after="0"/>
        <w:rPr>
          <w:rFonts w:ascii="Times New Roman" w:hAnsi="Times New Roman" w:cs="Times New Roman"/>
          <w:sz w:val="24"/>
          <w:szCs w:val="24"/>
        </w:rPr>
      </w:pPr>
    </w:p>
    <w:p w14:paraId="76145291" w14:textId="77777777" w:rsidR="00C808F4" w:rsidRPr="00B92BB8" w:rsidRDefault="00C808F4"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(3)In all premise where the business </w:t>
      </w:r>
      <w:r w:rsidR="00B619D6" w:rsidRPr="00B92BB8">
        <w:rPr>
          <w:rFonts w:ascii="Times New Roman" w:hAnsi="Times New Roman" w:cs="Times New Roman"/>
          <w:sz w:val="24"/>
          <w:szCs w:val="24"/>
        </w:rPr>
        <w:t>referred</w:t>
      </w:r>
      <w:r w:rsidRPr="00B92BB8">
        <w:rPr>
          <w:rFonts w:ascii="Times New Roman" w:hAnsi="Times New Roman" w:cs="Times New Roman"/>
          <w:sz w:val="24"/>
          <w:szCs w:val="24"/>
        </w:rPr>
        <w:t xml:space="preserve"> to</w:t>
      </w:r>
      <w:r w:rsidR="00B619D6" w:rsidRPr="00B92BB8">
        <w:rPr>
          <w:rFonts w:ascii="Times New Roman" w:hAnsi="Times New Roman" w:cs="Times New Roman"/>
          <w:sz w:val="24"/>
          <w:szCs w:val="24"/>
        </w:rPr>
        <w:t xml:space="preserve"> in subsection (2) is carried in, the following</w:t>
      </w:r>
    </w:p>
    <w:p w14:paraId="04B087E1" w14:textId="77777777" w:rsidR="00B619D6" w:rsidRPr="00B92BB8" w:rsidRDefault="00B619D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provisions shall be complied with-    </w:t>
      </w:r>
    </w:p>
    <w:p w14:paraId="1A696A09" w14:textId="321EECF8" w:rsidR="00B619D6" w:rsidRPr="00B92BB8" w:rsidRDefault="00B619D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(a)the promises shall be connected to the water-supply of the Council or a water-supply approved by Council; and</w:t>
      </w:r>
    </w:p>
    <w:p w14:paraId="2AF5485A" w14:textId="6775B07F" w:rsidR="00B619D6" w:rsidRPr="00B92BB8" w:rsidRDefault="00B619D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(b)all parts of the premises shall be lighted and ventilated in accordance with the provisions or the building by laws; and              </w:t>
      </w:r>
    </w:p>
    <w:p w14:paraId="65901B4D" w14:textId="2900E024" w:rsidR="004324BF" w:rsidRPr="00B92BB8" w:rsidRDefault="00B619D6"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(c)effective means shall be provided for the removal from the </w:t>
      </w:r>
      <w:r w:rsidR="004324BF" w:rsidRPr="00B92BB8">
        <w:rPr>
          <w:rFonts w:ascii="Times New Roman" w:hAnsi="Times New Roman" w:cs="Times New Roman"/>
          <w:sz w:val="24"/>
          <w:szCs w:val="24"/>
        </w:rPr>
        <w:t xml:space="preserve">premises of all vapours, gas and dust and for their innocuous disposal into the open air; and            </w:t>
      </w:r>
    </w:p>
    <w:p w14:paraId="5BF8C2C3" w14:textId="04B686EE" w:rsidR="000370B8" w:rsidRPr="00B92BB8" w:rsidRDefault="004324BF" w:rsidP="00AD51D0">
      <w:pPr>
        <w:spacing w:after="0"/>
        <w:rPr>
          <w:rFonts w:ascii="Times New Roman" w:hAnsi="Times New Roman" w:cs="Times New Roman"/>
          <w:sz w:val="24"/>
          <w:szCs w:val="24"/>
        </w:rPr>
      </w:pPr>
      <w:r w:rsidRPr="00B92BB8">
        <w:rPr>
          <w:rFonts w:ascii="Times New Roman" w:hAnsi="Times New Roman" w:cs="Times New Roman"/>
          <w:sz w:val="24"/>
          <w:szCs w:val="24"/>
        </w:rPr>
        <w:lastRenderedPageBreak/>
        <w:t xml:space="preserve">                       (d)the walls shall be constructed of bricks, concrete or other approved material, and their</w:t>
      </w:r>
      <w:r w:rsidR="00AD51D0">
        <w:rPr>
          <w:rFonts w:ascii="Times New Roman" w:hAnsi="Times New Roman" w:cs="Times New Roman"/>
          <w:sz w:val="24"/>
          <w:szCs w:val="24"/>
        </w:rPr>
        <w:t xml:space="preserve"> </w:t>
      </w:r>
      <w:r w:rsidR="000370B8" w:rsidRPr="00B92BB8">
        <w:rPr>
          <w:rFonts w:ascii="Times New Roman" w:hAnsi="Times New Roman" w:cs="Times New Roman"/>
          <w:sz w:val="24"/>
          <w:szCs w:val="24"/>
        </w:rPr>
        <w:t xml:space="preserve">internal surface shall be plastered and brought to a smooth finish and covered with a </w:t>
      </w:r>
    </w:p>
    <w:p w14:paraId="7154A75A" w14:textId="197FD455" w:rsidR="000370B8" w:rsidRPr="00B92BB8" w:rsidRDefault="00AD51D0" w:rsidP="00AD51D0">
      <w:pPr>
        <w:spacing w:after="0"/>
        <w:rPr>
          <w:rFonts w:ascii="Times New Roman" w:hAnsi="Times New Roman" w:cs="Times New Roman"/>
          <w:sz w:val="24"/>
          <w:szCs w:val="24"/>
        </w:rPr>
      </w:pPr>
      <w:r w:rsidRPr="00B92BB8">
        <w:rPr>
          <w:rFonts w:ascii="Times New Roman" w:hAnsi="Times New Roman" w:cs="Times New Roman"/>
          <w:sz w:val="24"/>
          <w:szCs w:val="24"/>
        </w:rPr>
        <w:t>light-colored</w:t>
      </w:r>
      <w:r w:rsidR="000370B8" w:rsidRPr="00B92BB8">
        <w:rPr>
          <w:rFonts w:ascii="Times New Roman" w:hAnsi="Times New Roman" w:cs="Times New Roman"/>
          <w:sz w:val="24"/>
          <w:szCs w:val="24"/>
        </w:rPr>
        <w:t>, washable paint or other approved impervious material; and</w:t>
      </w:r>
    </w:p>
    <w:p w14:paraId="72D0B8B7" w14:textId="580191CD" w:rsidR="000370B8" w:rsidRPr="00B92BB8" w:rsidRDefault="000370B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(e)the floors shall be constructed of  smooth cement, concrete or other similar approved approved substantial and impervious material, and when so required by the medical </w:t>
      </w:r>
    </w:p>
    <w:p w14:paraId="7BED7E0B" w14:textId="4F4345E8" w:rsidR="009A4B6A" w:rsidRPr="00B92BB8" w:rsidRDefault="000370B8"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officer of health, shall be sufficiently graded and drained to a gully connected to the sewerage system; and </w:t>
      </w:r>
    </w:p>
    <w:p w14:paraId="610964EE" w14:textId="77777777" w:rsidR="009A4B6A" w:rsidRPr="00B92BB8" w:rsidRDefault="009A4B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(f)all junctions between the wall and floors shall be covered; and</w:t>
      </w:r>
    </w:p>
    <w:p w14:paraId="4071DEE5" w14:textId="77777777" w:rsidR="000370B8" w:rsidRPr="00B92BB8" w:rsidRDefault="009A4B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(g)approved sanitary accommodation and ablution facilities shall be provided for </w:t>
      </w:r>
    </w:p>
    <w:p w14:paraId="6B80C843" w14:textId="77777777" w:rsidR="009A4B6A" w:rsidRPr="00B92BB8" w:rsidRDefault="009A4B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employees of each sex; and </w:t>
      </w:r>
    </w:p>
    <w:p w14:paraId="0F152F07" w14:textId="62DDA65A" w:rsidR="009A4B6A" w:rsidRPr="00B92BB8" w:rsidRDefault="009A4B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(h)change room facilities for employees shall be provided to the satisfaction  of the medical officer of health; and    </w:t>
      </w:r>
    </w:p>
    <w:p w14:paraId="045D29F4" w14:textId="6C43B910" w:rsidR="009A4B6A" w:rsidRPr="00B92BB8" w:rsidRDefault="009A4B6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(i)a store room or other approved facilities shall be provided for the storage of soap, dry cleaning fluids and other articles incidental to the business; and                         </w:t>
      </w:r>
    </w:p>
    <w:p w14:paraId="148AF754" w14:textId="7D1F8A01" w:rsidR="00936F03" w:rsidRPr="00B92BB8" w:rsidRDefault="00936F03"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(j)no part of the premises shall be used as, or communicate directly with, a dwelling orplace where food is prepared handled or stored; and</w:t>
      </w:r>
    </w:p>
    <w:p w14:paraId="36D4B444" w14:textId="3DFE377B" w:rsidR="00A6225A" w:rsidRPr="00B92BB8" w:rsidRDefault="00A6225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(k)all tables, shelving and other furniture used in the laundry or launderette shall be of approved impervious material.</w:t>
      </w:r>
    </w:p>
    <w:p w14:paraId="19145EE3" w14:textId="77777777" w:rsidR="00A6225A" w:rsidRPr="00B92BB8" w:rsidRDefault="00A6225A" w:rsidP="00AD51D0">
      <w:pPr>
        <w:spacing w:after="0"/>
        <w:rPr>
          <w:rFonts w:ascii="Times New Roman" w:hAnsi="Times New Roman" w:cs="Times New Roman"/>
          <w:sz w:val="24"/>
          <w:szCs w:val="24"/>
        </w:rPr>
      </w:pPr>
      <w:r w:rsidRPr="00B92BB8">
        <w:rPr>
          <w:rFonts w:ascii="Times New Roman" w:hAnsi="Times New Roman" w:cs="Times New Roman"/>
          <w:sz w:val="24"/>
          <w:szCs w:val="24"/>
        </w:rPr>
        <w:t xml:space="preserve">              (4)No person shall use any premises as a laundry depot unless he/she complies with the </w:t>
      </w:r>
    </w:p>
    <w:p w14:paraId="3D88D733" w14:textId="77777777" w:rsidR="003F5A28" w:rsidRPr="00B92BB8" w:rsidRDefault="00A6225A" w:rsidP="00AD51D0">
      <w:pPr>
        <w:spacing w:after="0"/>
        <w:rPr>
          <w:rFonts w:ascii="Times New Roman" w:hAnsi="Times New Roman" w:cs="Times New Roman"/>
          <w:sz w:val="24"/>
          <w:szCs w:val="24"/>
        </w:rPr>
      </w:pPr>
      <w:r w:rsidRPr="00B92BB8">
        <w:rPr>
          <w:rFonts w:ascii="Times New Roman" w:hAnsi="Times New Roman" w:cs="Times New Roman"/>
          <w:sz w:val="24"/>
          <w:szCs w:val="24"/>
        </w:rPr>
        <w:t>provisions of section 4.</w:t>
      </w:r>
    </w:p>
    <w:p w14:paraId="45B483DD" w14:textId="77777777" w:rsidR="007D6DD6" w:rsidRPr="00B92BB8" w:rsidRDefault="00A6225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(5)In all premises where the business referred to in subsection (4) is carried on, </w:t>
      </w:r>
      <w:r w:rsidR="007D6DD6" w:rsidRPr="00B92BB8">
        <w:rPr>
          <w:rFonts w:ascii="Times New Roman" w:hAnsi="Times New Roman" w:cs="Times New Roman"/>
          <w:sz w:val="24"/>
          <w:szCs w:val="24"/>
        </w:rPr>
        <w:t>the following provision shall be complied with-</w:t>
      </w:r>
    </w:p>
    <w:p w14:paraId="393381F0" w14:textId="77777777" w:rsidR="007D6DD6" w:rsidRPr="00B92BB8" w:rsidRDefault="007D6DD6" w:rsidP="00AD51D0">
      <w:pPr>
        <w:pStyle w:val="ListParagraph"/>
        <w:numPr>
          <w:ilvl w:val="0"/>
          <w:numId w:val="2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The internal surfaces of the wall shall be so formed as to be capable of being easily cleaned;</w:t>
      </w:r>
    </w:p>
    <w:p w14:paraId="080CA710" w14:textId="77777777" w:rsidR="007A000E" w:rsidRPr="00B92BB8" w:rsidRDefault="007D6DD6" w:rsidP="00AD51D0">
      <w:pPr>
        <w:pStyle w:val="ListParagraph"/>
        <w:numPr>
          <w:ilvl w:val="0"/>
          <w:numId w:val="2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The laundry depot shall not form part of, or communicate directly with, any dwelling or premises, or portion of any dwelling or premises, on which is carried on any trade, business or occupation involving the manufacture, preparation, handling, sale or storage of articles of food or drink, or the business of a hairdresser;</w:t>
      </w:r>
    </w:p>
    <w:p w14:paraId="6871C03D" w14:textId="77777777" w:rsidR="007A000E" w:rsidRPr="00B92BB8" w:rsidRDefault="007D6DD6" w:rsidP="00AD51D0">
      <w:pPr>
        <w:pStyle w:val="ListParagraph"/>
        <w:numPr>
          <w:ilvl w:val="0"/>
          <w:numId w:val="2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Containers of metal or other approved material shall be provided for the storage of soiled or dirty articles prior to removal to the laundry or </w:t>
      </w:r>
      <w:r w:rsidR="007A000E" w:rsidRPr="00B92BB8">
        <w:rPr>
          <w:rFonts w:ascii="Times New Roman" w:hAnsi="Times New Roman" w:cs="Times New Roman"/>
          <w:sz w:val="24"/>
          <w:szCs w:val="24"/>
        </w:rPr>
        <w:t>launderette</w:t>
      </w:r>
    </w:p>
    <w:p w14:paraId="6EE8E389" w14:textId="77777777" w:rsidR="007A000E" w:rsidRPr="00B92BB8" w:rsidRDefault="007A000E" w:rsidP="00AD51D0">
      <w:pPr>
        <w:pStyle w:val="ListParagraph"/>
        <w:numPr>
          <w:ilvl w:val="0"/>
          <w:numId w:val="2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 wash hand basin, with an adequate and constant piped supply of hot and cold water connected thereto, shall be available on the premises for the use of any person engaged in the handling of soiled or dirty articles.</w:t>
      </w:r>
    </w:p>
    <w:p w14:paraId="776DF6E0" w14:textId="77777777" w:rsidR="009A4B6A" w:rsidRPr="00B92BB8" w:rsidRDefault="007A000E"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(6)  Every licensee or person in charge of laundry, launderette or laundry depot shall-</w:t>
      </w:r>
    </w:p>
    <w:p w14:paraId="50A4F62C" w14:textId="77777777" w:rsidR="007A000E" w:rsidRPr="00B92BB8" w:rsidRDefault="007A000E"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Keep the premises at all times in a clean and sanitary condition, and in good repair;</w:t>
      </w:r>
    </w:p>
    <w:p w14:paraId="6384C721" w14:textId="77777777" w:rsidR="007A000E" w:rsidRPr="00B92BB8" w:rsidRDefault="007A000E"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Maintain at all times in a clean condition all equipment, utensils and vehicles used in connection with the business</w:t>
      </w:r>
    </w:p>
    <w:p w14:paraId="77D83253" w14:textId="77777777" w:rsidR="007A000E" w:rsidRPr="00B92BB8" w:rsidRDefault="007A000E"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Cause every person, while employed in the laundry or launderette, to wear</w:t>
      </w:r>
      <w:r w:rsidR="00A26AEF" w:rsidRPr="00B92BB8">
        <w:rPr>
          <w:rFonts w:ascii="Times New Roman" w:hAnsi="Times New Roman" w:cs="Times New Roman"/>
          <w:sz w:val="24"/>
          <w:szCs w:val="24"/>
        </w:rPr>
        <w:t xml:space="preserve"> clean over-clothing</w:t>
      </w:r>
      <w:r w:rsidR="00024EB9" w:rsidRPr="00B92BB8">
        <w:rPr>
          <w:rFonts w:ascii="Times New Roman" w:hAnsi="Times New Roman" w:cs="Times New Roman"/>
          <w:sz w:val="24"/>
          <w:szCs w:val="24"/>
        </w:rPr>
        <w:t>;</w:t>
      </w:r>
    </w:p>
    <w:p w14:paraId="3C0F853A" w14:textId="77777777" w:rsidR="00A26AEF" w:rsidRPr="00B92BB8" w:rsidRDefault="00024EB9"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Provide and maintain a sufficient supply of soap, nailbrushes and clean towels or any other approved drying facilities for the use of persons employed on the premises</w:t>
      </w:r>
      <w:r w:rsidR="004F4EE7" w:rsidRPr="00B92BB8">
        <w:rPr>
          <w:rFonts w:ascii="Times New Roman" w:hAnsi="Times New Roman" w:cs="Times New Roman"/>
          <w:sz w:val="24"/>
          <w:szCs w:val="24"/>
        </w:rPr>
        <w:t>;</w:t>
      </w:r>
    </w:p>
    <w:p w14:paraId="3A76CB47" w14:textId="77777777" w:rsidR="004F4EE7" w:rsidRPr="00B92BB8" w:rsidRDefault="004F4EE7"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Keep untreated articles at all times isolated from all treated articles, and all articles shall in all other respects, be so handled and transported that they are not exposed to contamination or infection;</w:t>
      </w:r>
    </w:p>
    <w:p w14:paraId="7A612806" w14:textId="77777777" w:rsidR="004F4EE7" w:rsidRPr="00B92BB8" w:rsidRDefault="005D1C10"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Take all reasonable measures to maintain his premises free from flies, rodents, cockroaches or other vermin;</w:t>
      </w:r>
    </w:p>
    <w:p w14:paraId="7C496816" w14:textId="77777777" w:rsidR="005D1C10" w:rsidRPr="00B92BB8" w:rsidRDefault="006D0381"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Keep in the premises only such articles as have been or are required to be, washed or dry-cleaned;</w:t>
      </w:r>
    </w:p>
    <w:p w14:paraId="272B0237" w14:textId="77777777" w:rsidR="000956F2" w:rsidRPr="00B92BB8" w:rsidRDefault="000956F2" w:rsidP="00AD51D0">
      <w:pPr>
        <w:pStyle w:val="ListParagraph"/>
        <w:numPr>
          <w:ilvl w:val="0"/>
          <w:numId w:val="2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Ensure that the name and address legibly written in a conspicuous position on every vehicle used for the conveyance or articles which have been washed or are collected for the purpose of washing.</w:t>
      </w:r>
    </w:p>
    <w:p w14:paraId="3800B2F3" w14:textId="77777777" w:rsidR="000370B8" w:rsidRPr="00B92BB8" w:rsidRDefault="000956F2"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(7) Nothing in these by-laws shall be deemed to apply to any washing carried out not for payment in a private dwelling house.</w:t>
      </w:r>
    </w:p>
    <w:p w14:paraId="0DDDEC3F" w14:textId="77777777" w:rsidR="00F55247" w:rsidRPr="00B92BB8" w:rsidRDefault="00F5524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(8) No person who is known or suspected to be</w:t>
      </w:r>
      <w:r w:rsidR="00CC450B" w:rsidRPr="00B92BB8">
        <w:rPr>
          <w:rFonts w:ascii="Times New Roman" w:hAnsi="Times New Roman" w:cs="Times New Roman"/>
          <w:sz w:val="24"/>
          <w:szCs w:val="24"/>
        </w:rPr>
        <w:t xml:space="preserve"> suffering  from any infectious or contagious disease, or who is known or suspected to have been in contact with any person  suffering from any infectious or contagious disease, shall-</w:t>
      </w:r>
    </w:p>
    <w:p w14:paraId="15BCE9CE" w14:textId="77777777" w:rsidR="00CC450B" w:rsidRPr="00B92BB8" w:rsidRDefault="00CC450B" w:rsidP="00AD51D0">
      <w:pPr>
        <w:pStyle w:val="ListParagraph"/>
        <w:numPr>
          <w:ilvl w:val="0"/>
          <w:numId w:val="26"/>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Remain or be employed in any laundry, launderette or laundry depot; or</w:t>
      </w:r>
    </w:p>
    <w:p w14:paraId="0B62512A" w14:textId="77777777" w:rsidR="005A2B7D" w:rsidRPr="00B92BB8" w:rsidRDefault="00CC450B" w:rsidP="00AD51D0">
      <w:pPr>
        <w:pStyle w:val="ListParagraph"/>
        <w:numPr>
          <w:ilvl w:val="0"/>
          <w:numId w:val="26"/>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Perform any duty or do any act connected with a laundry depot:</w:t>
      </w:r>
    </w:p>
    <w:p w14:paraId="55D07D1E" w14:textId="5CA351E8" w:rsidR="00CC450B" w:rsidRDefault="005A2B7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Provided that 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may, where he is satisfied that no risk or the spread of disease is involved, exempt any person from the requirements of this subsection.</w:t>
      </w:r>
    </w:p>
    <w:p w14:paraId="008A2486" w14:textId="77777777" w:rsidR="00AD51D0" w:rsidRPr="00B92BB8" w:rsidRDefault="00AD51D0" w:rsidP="00AD51D0">
      <w:pPr>
        <w:spacing w:after="0" w:line="360" w:lineRule="auto"/>
        <w:rPr>
          <w:rFonts w:ascii="Times New Roman" w:hAnsi="Times New Roman" w:cs="Times New Roman"/>
          <w:sz w:val="24"/>
          <w:szCs w:val="24"/>
        </w:rPr>
      </w:pPr>
    </w:p>
    <w:p w14:paraId="3A5CBEF7" w14:textId="77777777" w:rsidR="001D4268" w:rsidRPr="00B92BB8" w:rsidRDefault="001D4268" w:rsidP="00AD51D0">
      <w:pPr>
        <w:spacing w:after="0" w:line="360" w:lineRule="auto"/>
        <w:jc w:val="center"/>
        <w:rPr>
          <w:rFonts w:ascii="Times New Roman" w:hAnsi="Times New Roman" w:cs="Times New Roman"/>
          <w:i/>
          <w:sz w:val="24"/>
          <w:szCs w:val="24"/>
        </w:rPr>
      </w:pPr>
      <w:r w:rsidRPr="00B92BB8">
        <w:rPr>
          <w:rFonts w:ascii="Times New Roman" w:hAnsi="Times New Roman" w:cs="Times New Roman"/>
          <w:i/>
          <w:sz w:val="24"/>
          <w:szCs w:val="24"/>
        </w:rPr>
        <w:t>Requirement for keeping equine animals</w:t>
      </w:r>
    </w:p>
    <w:p w14:paraId="1316E61F" w14:textId="77777777" w:rsidR="000370B8" w:rsidRPr="00B92BB8" w:rsidRDefault="001D426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14. (1) In this section-</w:t>
      </w:r>
    </w:p>
    <w:p w14:paraId="7086E550" w14:textId="77777777" w:rsidR="001D4268" w:rsidRPr="00B92BB8" w:rsidRDefault="001D4268" w:rsidP="00AD51D0">
      <w:pPr>
        <w:pStyle w:val="ListParagraph"/>
        <w:numPr>
          <w:ilvl w:val="0"/>
          <w:numId w:val="28"/>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“dwelling” means any house, hut, room, shed or other structure or place the whole or part of which is used as a human abode, or which is capable of being used as human abode;</w:t>
      </w:r>
    </w:p>
    <w:p w14:paraId="021814CB" w14:textId="77777777" w:rsidR="001D4268" w:rsidRPr="00B92BB8" w:rsidRDefault="009872B7" w:rsidP="00AD51D0">
      <w:pPr>
        <w:pStyle w:val="ListParagraph"/>
        <w:numPr>
          <w:ilvl w:val="0"/>
          <w:numId w:val="28"/>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“keep” includes to keep, stable, walk, exercise ,rest, feed or permit to remain;</w:t>
      </w:r>
    </w:p>
    <w:p w14:paraId="70E2646B" w14:textId="77777777" w:rsidR="009872B7" w:rsidRPr="00B92BB8" w:rsidRDefault="009872B7" w:rsidP="00AD51D0">
      <w:pPr>
        <w:pStyle w:val="ListParagraph"/>
        <w:numPr>
          <w:ilvl w:val="0"/>
          <w:numId w:val="28"/>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“premises” includes a stand, a lot or plot or any piece of land;</w:t>
      </w:r>
    </w:p>
    <w:p w14:paraId="38335150" w14:textId="77777777" w:rsidR="009872B7" w:rsidRPr="00B92BB8" w:rsidRDefault="009872B7" w:rsidP="00AD51D0">
      <w:pPr>
        <w:pStyle w:val="ListParagraph"/>
        <w:numPr>
          <w:ilvl w:val="0"/>
          <w:numId w:val="28"/>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“stable” means any building, shed or structure in which equine animals are kept;</w:t>
      </w:r>
    </w:p>
    <w:p w14:paraId="23C33EF5" w14:textId="77777777" w:rsidR="009872B7" w:rsidRPr="00B92BB8" w:rsidRDefault="009872B7" w:rsidP="00AD51D0">
      <w:pPr>
        <w:pStyle w:val="ListParagraph"/>
        <w:numPr>
          <w:ilvl w:val="0"/>
          <w:numId w:val="28"/>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“trade premises” include any premises to which members of the public resort for the purchase of goods or services, but does not include any land used for an agricultural show or an approved enclosed market</w:t>
      </w:r>
    </w:p>
    <w:p w14:paraId="14530F21" w14:textId="77777777" w:rsidR="000370B8" w:rsidRPr="00B92BB8" w:rsidRDefault="009872B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(2)</w:t>
      </w:r>
      <w:r w:rsidR="00CE6AB4" w:rsidRPr="00B92BB8">
        <w:rPr>
          <w:rFonts w:ascii="Times New Roman" w:hAnsi="Times New Roman" w:cs="Times New Roman"/>
          <w:sz w:val="24"/>
          <w:szCs w:val="24"/>
        </w:rPr>
        <w:t>No person shall keep any equine animal on any premises unless s/he complies with the provisions of section 4</w:t>
      </w:r>
    </w:p>
    <w:p w14:paraId="51781B76" w14:textId="77777777" w:rsidR="00CE6AB4" w:rsidRPr="00B92BB8" w:rsidRDefault="00CE6AB4"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(3) Every stable shall comply with the following requirements-</w:t>
      </w:r>
    </w:p>
    <w:p w14:paraId="07C259BC" w14:textId="77777777" w:rsidR="00CE6AB4" w:rsidRPr="00B92BB8" w:rsidRDefault="00CE6AB4" w:rsidP="00AD51D0">
      <w:pPr>
        <w:pStyle w:val="ListParagraph"/>
        <w:numPr>
          <w:ilvl w:val="0"/>
          <w:numId w:val="29"/>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The walls and floors shall be constructed of brick, concrete or other approved material; and</w:t>
      </w:r>
    </w:p>
    <w:p w14:paraId="45F928EF" w14:textId="77777777" w:rsidR="00CE6AB4" w:rsidRPr="00B92BB8" w:rsidRDefault="00CE6AB4" w:rsidP="00AD51D0">
      <w:pPr>
        <w:pStyle w:val="ListParagraph"/>
        <w:numPr>
          <w:ilvl w:val="0"/>
          <w:numId w:val="29"/>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The roof shall be so constructed as to be thoroughly waterproof; and</w:t>
      </w:r>
    </w:p>
    <w:p w14:paraId="02A4360A" w14:textId="77777777" w:rsidR="00CE6AB4" w:rsidRPr="00B92BB8" w:rsidRDefault="00CE6AB4" w:rsidP="00AD51D0">
      <w:pPr>
        <w:pStyle w:val="ListParagraph"/>
        <w:numPr>
          <w:ilvl w:val="0"/>
          <w:numId w:val="29"/>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Natural light and ventilation shall be provided in accordance with the provision of the building by-laws; and</w:t>
      </w:r>
    </w:p>
    <w:p w14:paraId="70B9CF9B" w14:textId="77777777" w:rsidR="00CE6AB4" w:rsidRPr="00B92BB8" w:rsidRDefault="00CE6AB4" w:rsidP="00AD51D0">
      <w:pPr>
        <w:pStyle w:val="ListParagraph"/>
        <w:numPr>
          <w:ilvl w:val="0"/>
          <w:numId w:val="29"/>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Floor space of not less than five square metres shall be provided for every equine animal:</w:t>
      </w:r>
    </w:p>
    <w:p w14:paraId="64D0DD80" w14:textId="72E4E742" w:rsidR="00072046" w:rsidRPr="00B92BB8" w:rsidRDefault="00072046"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Provided that the person of this subsection shall not apply for stables which were in existence before fixed date until a period of six months has elapsed from the date on which a person who uses a stable</w:t>
      </w:r>
      <w:r w:rsidR="00AD51D0">
        <w:rPr>
          <w:rFonts w:ascii="Times New Roman" w:hAnsi="Times New Roman" w:cs="Times New Roman"/>
          <w:sz w:val="24"/>
          <w:szCs w:val="24"/>
        </w:rPr>
        <w:t xml:space="preserve"> </w:t>
      </w:r>
      <w:r w:rsidRPr="00B92BB8">
        <w:rPr>
          <w:rFonts w:ascii="Times New Roman" w:hAnsi="Times New Roman" w:cs="Times New Roman"/>
          <w:sz w:val="24"/>
          <w:szCs w:val="24"/>
        </w:rPr>
        <w:t>or keeps an equine animal on his/her premises receives notice, in writing, from the medical officer of</w:t>
      </w:r>
    </w:p>
    <w:p w14:paraId="774F4E8A" w14:textId="5288B1A8" w:rsidR="00206FD8" w:rsidRPr="00B92BB8" w:rsidRDefault="00533D80"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(4)</w:t>
      </w:r>
      <w:r w:rsidR="00206FD8" w:rsidRPr="00B92BB8">
        <w:rPr>
          <w:rFonts w:ascii="Times New Roman" w:hAnsi="Times New Roman" w:cs="Times New Roman"/>
          <w:sz w:val="24"/>
          <w:szCs w:val="24"/>
        </w:rPr>
        <w:t xml:space="preserve">No person shall keep any equine animal on any premises other than licenced premises, unless the written consent of the </w:t>
      </w:r>
      <w:r w:rsidR="00981809" w:rsidRPr="00B92BB8">
        <w:rPr>
          <w:rFonts w:ascii="Times New Roman" w:hAnsi="Times New Roman" w:cs="Times New Roman"/>
          <w:sz w:val="24"/>
          <w:szCs w:val="24"/>
        </w:rPr>
        <w:t>Council</w:t>
      </w:r>
      <w:r w:rsidR="00A8003E" w:rsidRPr="00B92BB8">
        <w:rPr>
          <w:rFonts w:ascii="Times New Roman" w:hAnsi="Times New Roman" w:cs="Times New Roman"/>
          <w:sz w:val="24"/>
          <w:szCs w:val="24"/>
        </w:rPr>
        <w:t xml:space="preserve"> </w:t>
      </w:r>
      <w:r w:rsidR="00206FD8" w:rsidRPr="00B92BB8">
        <w:rPr>
          <w:rFonts w:ascii="Times New Roman" w:hAnsi="Times New Roman" w:cs="Times New Roman"/>
          <w:sz w:val="24"/>
          <w:szCs w:val="24"/>
        </w:rPr>
        <w:t xml:space="preserve">has been obtained. </w:t>
      </w:r>
    </w:p>
    <w:p w14:paraId="3884F56D" w14:textId="75B53792" w:rsidR="00206FD8" w:rsidRPr="00B92BB8" w:rsidRDefault="00206FD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(5)The </w:t>
      </w:r>
      <w:r w:rsidR="00981809" w:rsidRPr="00B92BB8">
        <w:rPr>
          <w:rFonts w:ascii="Times New Roman" w:hAnsi="Times New Roman" w:cs="Times New Roman"/>
          <w:sz w:val="24"/>
          <w:szCs w:val="24"/>
        </w:rPr>
        <w:t>Council</w:t>
      </w:r>
      <w:r w:rsidR="00A8003E" w:rsidRPr="00B92BB8">
        <w:rPr>
          <w:rFonts w:ascii="Times New Roman" w:hAnsi="Times New Roman" w:cs="Times New Roman"/>
          <w:sz w:val="24"/>
          <w:szCs w:val="24"/>
        </w:rPr>
        <w:t xml:space="preserve"> </w:t>
      </w:r>
      <w:r w:rsidRPr="00B92BB8">
        <w:rPr>
          <w:rFonts w:ascii="Times New Roman" w:hAnsi="Times New Roman" w:cs="Times New Roman"/>
          <w:sz w:val="24"/>
          <w:szCs w:val="24"/>
        </w:rPr>
        <w:t xml:space="preserve">may withdraw any consent given in terms or subsection (4) if, in </w:t>
      </w:r>
    </w:p>
    <w:p w14:paraId="1BE62228" w14:textId="1A723180" w:rsidR="00837A21" w:rsidRPr="00B92BB8" w:rsidRDefault="00837A21"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his/her opinion, the keeping of equine animals on the premises is causing a nuisance.</w:t>
      </w:r>
    </w:p>
    <w:p w14:paraId="66B928ED" w14:textId="77777777" w:rsidR="00837A21" w:rsidRPr="00B92BB8" w:rsidRDefault="00837A21"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(6)No person shall keep any equine animal </w:t>
      </w:r>
    </w:p>
    <w:p w14:paraId="6864087A" w14:textId="77777777" w:rsidR="00837A21" w:rsidRPr="00B92BB8" w:rsidRDefault="0033449C" w:rsidP="00AD51D0">
      <w:pPr>
        <w:pStyle w:val="ListParagraph"/>
        <w:numPr>
          <w:ilvl w:val="0"/>
          <w:numId w:val="30"/>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On any premises less than ten thousand square metres in extent; and </w:t>
      </w:r>
    </w:p>
    <w:p w14:paraId="60A61E3D" w14:textId="77777777" w:rsidR="0033449C" w:rsidRPr="00B92BB8" w:rsidRDefault="0033449C" w:rsidP="00AD51D0">
      <w:pPr>
        <w:pStyle w:val="ListParagraph"/>
        <w:numPr>
          <w:ilvl w:val="0"/>
          <w:numId w:val="30"/>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At a density greater than one equine animal for each complete four thousand square metres of land; and </w:t>
      </w:r>
    </w:p>
    <w:p w14:paraId="5FE2F5E8" w14:textId="77777777" w:rsidR="0033449C" w:rsidRPr="00B92BB8" w:rsidRDefault="0033449C" w:rsidP="00AD51D0">
      <w:pPr>
        <w:pStyle w:val="ListParagraph"/>
        <w:numPr>
          <w:ilvl w:val="0"/>
          <w:numId w:val="30"/>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On any premises which are not adequately fenced so as to prevent the animals straying there from; and </w:t>
      </w:r>
    </w:p>
    <w:p w14:paraId="2100A6C4" w14:textId="77777777" w:rsidR="0033449C" w:rsidRPr="00B92BB8" w:rsidRDefault="0033449C" w:rsidP="00AD51D0">
      <w:pPr>
        <w:pStyle w:val="ListParagraph"/>
        <w:numPr>
          <w:ilvl w:val="0"/>
          <w:numId w:val="30"/>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In such a manner as to cause a nuisance:</w:t>
      </w:r>
    </w:p>
    <w:p w14:paraId="77FA900F" w14:textId="29E1CE13" w:rsidR="0033449C" w:rsidRPr="00B92BB8" w:rsidRDefault="0033449C"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Provided that, on any premises in excess of four hectares, the number of equine animals which may be kept shall be at the discretion of the Council.</w:t>
      </w:r>
    </w:p>
    <w:p w14:paraId="627583E3" w14:textId="2EC8A7A0" w:rsidR="0033449C" w:rsidRPr="00B92BB8" w:rsidRDefault="0033449C"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 xml:space="preserve">        (7)The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 xml:space="preserve">may relax or waive the requirements of subsection (6)(a) and (b) in </w:t>
      </w:r>
    </w:p>
    <w:p w14:paraId="51517FCB" w14:textId="77777777" w:rsidR="005F0B37" w:rsidRPr="00B92BB8" w:rsidRDefault="005F0B3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respect of any premises which were used for the keeping of equine animals before the fixed date</w:t>
      </w:r>
    </w:p>
    <w:p w14:paraId="3EA070E7" w14:textId="77777777" w:rsidR="005F0B37" w:rsidRPr="00B92BB8" w:rsidRDefault="005F0B3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mentioned in section 1, and in so doing, may impose such conditions as he/she sees fit:</w:t>
      </w:r>
    </w:p>
    <w:p w14:paraId="2C1825CF" w14:textId="77777777" w:rsidR="005F0B37" w:rsidRPr="00B92BB8" w:rsidRDefault="005F0B3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Provided that- </w:t>
      </w:r>
    </w:p>
    <w:p w14:paraId="356F5283" w14:textId="6455A922" w:rsidR="005F0B37" w:rsidRPr="00B92BB8" w:rsidRDefault="005F0B37" w:rsidP="00AD51D0">
      <w:pPr>
        <w:spacing w:after="0" w:line="360" w:lineRule="auto"/>
        <w:ind w:left="1410"/>
        <w:rPr>
          <w:rFonts w:ascii="Times New Roman" w:hAnsi="Times New Roman" w:cs="Times New Roman"/>
          <w:sz w:val="24"/>
          <w:szCs w:val="24"/>
        </w:rPr>
      </w:pPr>
      <w:r w:rsidRPr="00B92BB8">
        <w:rPr>
          <w:rFonts w:ascii="Times New Roman" w:hAnsi="Times New Roman" w:cs="Times New Roman"/>
          <w:sz w:val="24"/>
          <w:szCs w:val="24"/>
        </w:rPr>
        <w:t xml:space="preserve">(i)the </w:t>
      </w:r>
      <w:r w:rsidR="00981809" w:rsidRPr="00B92BB8">
        <w:rPr>
          <w:rFonts w:ascii="Times New Roman" w:hAnsi="Times New Roman" w:cs="Times New Roman"/>
          <w:sz w:val="24"/>
          <w:szCs w:val="24"/>
        </w:rPr>
        <w:t xml:space="preserve">Council </w:t>
      </w:r>
      <w:r w:rsidRPr="00B92BB8">
        <w:rPr>
          <w:rFonts w:ascii="Times New Roman" w:hAnsi="Times New Roman" w:cs="Times New Roman"/>
          <w:sz w:val="24"/>
          <w:szCs w:val="24"/>
        </w:rPr>
        <w:t>shall exercise the powers conferred on him by this subsection only is he/she satisfied that no nuisance is likely to arise if the requirements of paragraphs (a) and (b) of subsection (6) are waived or relaxed;</w:t>
      </w:r>
    </w:p>
    <w:p w14:paraId="0ABD3D0A" w14:textId="257D00A0" w:rsidR="005F0B37" w:rsidRPr="00B92BB8" w:rsidRDefault="005F0B37" w:rsidP="00AD51D0">
      <w:pPr>
        <w:spacing w:after="0" w:line="360" w:lineRule="auto"/>
        <w:ind w:left="1410"/>
        <w:rPr>
          <w:rFonts w:ascii="Times New Roman" w:hAnsi="Times New Roman" w:cs="Times New Roman"/>
          <w:sz w:val="24"/>
          <w:szCs w:val="24"/>
        </w:rPr>
      </w:pPr>
      <w:r w:rsidRPr="00B92BB8">
        <w:rPr>
          <w:rFonts w:ascii="Times New Roman" w:hAnsi="Times New Roman" w:cs="Times New Roman"/>
          <w:sz w:val="24"/>
          <w:szCs w:val="24"/>
        </w:rPr>
        <w:t xml:space="preserve">(ii)the </w:t>
      </w:r>
      <w:r w:rsidR="00AD51D0" w:rsidRPr="00B92BB8">
        <w:rPr>
          <w:rFonts w:ascii="Times New Roman" w:hAnsi="Times New Roman" w:cs="Times New Roman"/>
          <w:sz w:val="24"/>
          <w:szCs w:val="24"/>
        </w:rPr>
        <w:t>Council may</w:t>
      </w:r>
      <w:r w:rsidRPr="00B92BB8">
        <w:rPr>
          <w:rFonts w:ascii="Times New Roman" w:hAnsi="Times New Roman" w:cs="Times New Roman"/>
          <w:sz w:val="24"/>
          <w:szCs w:val="24"/>
        </w:rPr>
        <w:t xml:space="preserve"> withdraw any waiver or relaxation granted in terms of this subsection if he/she is satisfied that, since the granting of the waiver or relaxation a nuisance has arisen or is likely to arise. </w:t>
      </w:r>
    </w:p>
    <w:p w14:paraId="18DB6D1F" w14:textId="77777777" w:rsidR="005F0B37" w:rsidRPr="00B92BB8" w:rsidRDefault="005F0B3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(8)No person shall after the fixed date, erect any stable unless it is situated at least-</w:t>
      </w:r>
    </w:p>
    <w:p w14:paraId="34F5F27D" w14:textId="77777777" w:rsidR="005F0B37" w:rsidRPr="00B92BB8" w:rsidRDefault="000E39E6" w:rsidP="00AD51D0">
      <w:pPr>
        <w:pStyle w:val="ListParagraph"/>
        <w:numPr>
          <w:ilvl w:val="0"/>
          <w:numId w:val="32"/>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Thirty metres from the nearest dwelling on any adjacent premises; and</w:t>
      </w:r>
    </w:p>
    <w:p w14:paraId="5A64700A" w14:textId="56AB68D2" w:rsidR="000E39E6" w:rsidRPr="00B92BB8" w:rsidRDefault="000E39E6" w:rsidP="00AD51D0">
      <w:pPr>
        <w:pStyle w:val="ListParagraph"/>
        <w:numPr>
          <w:ilvl w:val="0"/>
          <w:numId w:val="32"/>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Fifteen</w:t>
      </w:r>
      <w:r w:rsidR="00AD51D0">
        <w:rPr>
          <w:rFonts w:ascii="Times New Roman" w:hAnsi="Times New Roman" w:cs="Times New Roman"/>
          <w:sz w:val="24"/>
          <w:szCs w:val="24"/>
        </w:rPr>
        <w:t xml:space="preserve"> </w:t>
      </w:r>
      <w:r w:rsidR="006516E6" w:rsidRPr="00B92BB8">
        <w:rPr>
          <w:rFonts w:ascii="Times New Roman" w:hAnsi="Times New Roman" w:cs="Times New Roman"/>
          <w:sz w:val="24"/>
          <w:szCs w:val="24"/>
        </w:rPr>
        <w:t>metres-</w:t>
      </w:r>
    </w:p>
    <w:p w14:paraId="5A2B062C" w14:textId="77777777" w:rsidR="006516E6" w:rsidRPr="00B92BB8" w:rsidRDefault="006516E6" w:rsidP="00AD51D0">
      <w:pPr>
        <w:pStyle w:val="ListParagraph"/>
        <w:spacing w:after="0" w:line="360" w:lineRule="auto"/>
        <w:ind w:left="1800"/>
        <w:rPr>
          <w:rFonts w:ascii="Times New Roman" w:hAnsi="Times New Roman" w:cs="Times New Roman"/>
          <w:sz w:val="24"/>
          <w:szCs w:val="24"/>
        </w:rPr>
      </w:pPr>
      <w:r w:rsidRPr="00B92BB8">
        <w:rPr>
          <w:rFonts w:ascii="Times New Roman" w:hAnsi="Times New Roman" w:cs="Times New Roman"/>
          <w:sz w:val="24"/>
          <w:szCs w:val="24"/>
        </w:rPr>
        <w:t xml:space="preserve">     (i)any water supply, other than a stand pipe; and</w:t>
      </w:r>
    </w:p>
    <w:p w14:paraId="3F98BE52" w14:textId="77777777" w:rsidR="006516E6" w:rsidRPr="00B92BB8" w:rsidRDefault="006516E6" w:rsidP="00AD51D0">
      <w:pPr>
        <w:pStyle w:val="ListParagraph"/>
        <w:spacing w:after="0" w:line="360" w:lineRule="auto"/>
        <w:ind w:left="1800"/>
        <w:rPr>
          <w:rFonts w:ascii="Times New Roman" w:hAnsi="Times New Roman" w:cs="Times New Roman"/>
          <w:sz w:val="24"/>
          <w:szCs w:val="24"/>
        </w:rPr>
      </w:pPr>
      <w:r w:rsidRPr="00B92BB8">
        <w:rPr>
          <w:rFonts w:ascii="Times New Roman" w:hAnsi="Times New Roman" w:cs="Times New Roman"/>
          <w:sz w:val="24"/>
          <w:szCs w:val="24"/>
        </w:rPr>
        <w:t xml:space="preserve">     (ii)the boundary of premises ; and</w:t>
      </w:r>
    </w:p>
    <w:p w14:paraId="61CA1EB0" w14:textId="77777777" w:rsidR="006516E6" w:rsidRPr="00B92BB8" w:rsidRDefault="006516E6" w:rsidP="00AD51D0">
      <w:pPr>
        <w:pStyle w:val="ListParagraph"/>
        <w:spacing w:after="0" w:line="360" w:lineRule="auto"/>
        <w:ind w:left="1800"/>
        <w:rPr>
          <w:rFonts w:ascii="Times New Roman" w:hAnsi="Times New Roman" w:cs="Times New Roman"/>
          <w:sz w:val="24"/>
          <w:szCs w:val="24"/>
        </w:rPr>
      </w:pPr>
      <w:r w:rsidRPr="00B92BB8">
        <w:rPr>
          <w:rFonts w:ascii="Times New Roman" w:hAnsi="Times New Roman" w:cs="Times New Roman"/>
          <w:sz w:val="24"/>
          <w:szCs w:val="24"/>
        </w:rPr>
        <w:t xml:space="preserve">     (iii)any trade premises</w:t>
      </w:r>
    </w:p>
    <w:p w14:paraId="22082A0B" w14:textId="77777777" w:rsidR="00843D05" w:rsidRPr="00B92BB8" w:rsidRDefault="00843D05"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(9)Every person who keeps any equine animals on any premises shall-</w:t>
      </w:r>
    </w:p>
    <w:p w14:paraId="2E41B540" w14:textId="77777777" w:rsidR="00843D05" w:rsidRPr="00B92BB8" w:rsidRDefault="00843D05" w:rsidP="00AD51D0">
      <w:pPr>
        <w:pStyle w:val="ListParagraph"/>
        <w:numPr>
          <w:ilvl w:val="0"/>
          <w:numId w:val="3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Maintain any stable in a clean condition and in good repair; and</w:t>
      </w:r>
    </w:p>
    <w:p w14:paraId="29D31624" w14:textId="77777777" w:rsidR="00843D05" w:rsidRPr="00B92BB8" w:rsidRDefault="00843D05" w:rsidP="00AD51D0">
      <w:pPr>
        <w:pStyle w:val="ListParagraph"/>
        <w:numPr>
          <w:ilvl w:val="0"/>
          <w:numId w:val="33"/>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At least once in every twenty-four hours, cause all manure to be-</w:t>
      </w:r>
    </w:p>
    <w:p w14:paraId="22053E45" w14:textId="77777777" w:rsidR="00843D05" w:rsidRPr="00B92BB8" w:rsidRDefault="00843D05" w:rsidP="00AD51D0">
      <w:pPr>
        <w:pStyle w:val="ListParagraph"/>
        <w:numPr>
          <w:ilvl w:val="0"/>
          <w:numId w:val="34"/>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Removed therefrom; and </w:t>
      </w:r>
    </w:p>
    <w:p w14:paraId="3E3292B7" w14:textId="6D722D35" w:rsidR="00843D05" w:rsidRPr="00B92BB8" w:rsidRDefault="00843D05" w:rsidP="00AD51D0">
      <w:pPr>
        <w:pStyle w:val="ListParagraph"/>
        <w:numPr>
          <w:ilvl w:val="0"/>
          <w:numId w:val="34"/>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Disposed off, to the satisfaction of the </w:t>
      </w:r>
      <w:r w:rsidR="00981809" w:rsidRPr="00B92BB8">
        <w:rPr>
          <w:rFonts w:ascii="Times New Roman" w:hAnsi="Times New Roman" w:cs="Times New Roman"/>
          <w:sz w:val="24"/>
          <w:szCs w:val="24"/>
        </w:rPr>
        <w:t>Council</w:t>
      </w:r>
      <w:r w:rsidRPr="00B92BB8">
        <w:rPr>
          <w:rFonts w:ascii="Times New Roman" w:hAnsi="Times New Roman" w:cs="Times New Roman"/>
          <w:sz w:val="24"/>
          <w:szCs w:val="24"/>
        </w:rPr>
        <w:t>or a Health Inspector; and</w:t>
      </w:r>
    </w:p>
    <w:p w14:paraId="3533526B" w14:textId="77777777" w:rsidR="00843D05" w:rsidRPr="00B92BB8" w:rsidRDefault="00843D05" w:rsidP="00AD51D0">
      <w:pPr>
        <w:pStyle w:val="ListParagraph"/>
        <w:numPr>
          <w:ilvl w:val="0"/>
          <w:numId w:val="34"/>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Provide a sufficient and wholesome supply of water for drinking and cleansing purposes.</w:t>
      </w:r>
    </w:p>
    <w:p w14:paraId="5EDCA2E1" w14:textId="23DC0101" w:rsidR="008D4876" w:rsidRPr="00B92BB8" w:rsidRDefault="00843D05"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(10)Any person who keeps an equine animal shall take all necessary precautions to prevent the breeding of flies, and shall, when required to do so use such traps and insecticides for the </w:t>
      </w:r>
      <w:r w:rsidR="008D4876" w:rsidRPr="00B92BB8">
        <w:rPr>
          <w:rFonts w:ascii="Times New Roman" w:hAnsi="Times New Roman" w:cs="Times New Roman"/>
          <w:sz w:val="24"/>
          <w:szCs w:val="24"/>
        </w:rPr>
        <w:t>destruction of flies as may be considered necessary by the medical officer of health.</w:t>
      </w:r>
    </w:p>
    <w:p w14:paraId="51616DF9" w14:textId="77777777" w:rsidR="00565D20" w:rsidRPr="00AD51D0" w:rsidRDefault="00565D20" w:rsidP="00AD51D0">
      <w:pPr>
        <w:spacing w:after="0" w:line="360" w:lineRule="auto"/>
        <w:rPr>
          <w:rFonts w:ascii="Times New Roman" w:hAnsi="Times New Roman" w:cs="Times New Roman"/>
          <w:i/>
          <w:sz w:val="24"/>
          <w:szCs w:val="24"/>
        </w:rPr>
      </w:pPr>
      <w:r w:rsidRPr="00AD51D0">
        <w:rPr>
          <w:rFonts w:ascii="Times New Roman" w:hAnsi="Times New Roman" w:cs="Times New Roman"/>
          <w:i/>
          <w:sz w:val="24"/>
          <w:szCs w:val="24"/>
        </w:rPr>
        <w:t xml:space="preserve">                                                     Inspections</w:t>
      </w:r>
    </w:p>
    <w:p w14:paraId="3740A794" w14:textId="2CC3AE0B" w:rsidR="00810DBB" w:rsidRPr="00B92BB8" w:rsidRDefault="008D4876"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15. </w:t>
      </w:r>
      <w:r w:rsidR="00981809" w:rsidRPr="00B92BB8">
        <w:rPr>
          <w:rFonts w:ascii="Times New Roman" w:hAnsi="Times New Roman" w:cs="Times New Roman"/>
          <w:color w:val="FF0000"/>
          <w:sz w:val="24"/>
          <w:szCs w:val="24"/>
        </w:rPr>
        <w:t xml:space="preserve">An authorised person </w:t>
      </w:r>
      <w:r w:rsidR="00565D20" w:rsidRPr="00B92BB8">
        <w:rPr>
          <w:rFonts w:ascii="Times New Roman" w:hAnsi="Times New Roman" w:cs="Times New Roman"/>
          <w:sz w:val="24"/>
          <w:szCs w:val="24"/>
        </w:rPr>
        <w:t>may at all reasonable times enter and inspect any premises to which these by-laws apply, for the purpose of ascertaining whether the by-laws are being complied with.</w:t>
      </w:r>
    </w:p>
    <w:p w14:paraId="773A1A15" w14:textId="70AECEC8" w:rsidR="00810DBB" w:rsidRPr="00B92BB8" w:rsidRDefault="00DA1EEE" w:rsidP="00AD51D0">
      <w:pPr>
        <w:spacing w:after="0" w:line="360" w:lineRule="auto"/>
        <w:rPr>
          <w:rFonts w:ascii="Times New Roman" w:hAnsi="Times New Roman" w:cs="Times New Roman"/>
          <w:i/>
          <w:iCs/>
          <w:sz w:val="24"/>
          <w:szCs w:val="24"/>
        </w:rPr>
      </w:pPr>
      <w:r w:rsidRPr="00B92BB8">
        <w:rPr>
          <w:rFonts w:ascii="Times New Roman" w:hAnsi="Times New Roman" w:cs="Times New Roman"/>
          <w:i/>
          <w:iCs/>
          <w:sz w:val="24"/>
          <w:szCs w:val="24"/>
        </w:rPr>
        <w:lastRenderedPageBreak/>
        <w:t>Suspension of trade or business</w:t>
      </w:r>
    </w:p>
    <w:p w14:paraId="15AA4F0E" w14:textId="344D7027" w:rsidR="00DA1EEE" w:rsidRPr="00B92BB8" w:rsidRDefault="00DA1EEE" w:rsidP="00AD51D0">
      <w:pPr>
        <w:widowControl w:val="0"/>
        <w:numPr>
          <w:ilvl w:val="0"/>
          <w:numId w:val="40"/>
        </w:numPr>
        <w:autoSpaceDE w:val="0"/>
        <w:autoSpaceDN w:val="0"/>
        <w:spacing w:after="0" w:line="247" w:lineRule="auto"/>
        <w:ind w:right="13"/>
        <w:rPr>
          <w:rFonts w:ascii="Times New Roman" w:eastAsia="Times New Roman" w:hAnsi="Times New Roman" w:cs="Times New Roman"/>
          <w:sz w:val="24"/>
          <w:szCs w:val="24"/>
        </w:rPr>
      </w:pPr>
      <w:r w:rsidRPr="00B92BB8">
        <w:rPr>
          <w:rFonts w:ascii="Times New Roman" w:eastAsia="Times New Roman" w:hAnsi="Times New Roman" w:cs="Times New Roman"/>
          <w:sz w:val="24"/>
          <w:szCs w:val="24"/>
        </w:rPr>
        <w:t xml:space="preserve">Council may, if it is satisfied that the carrying on of any trade or business </w:t>
      </w:r>
      <w:r w:rsidR="0023005B" w:rsidRPr="00B92BB8">
        <w:rPr>
          <w:rFonts w:ascii="Times New Roman" w:eastAsia="Times New Roman" w:hAnsi="Times New Roman" w:cs="Times New Roman"/>
          <w:sz w:val="24"/>
          <w:szCs w:val="24"/>
        </w:rPr>
        <w:t xml:space="preserve">violates conditions of lease or </w:t>
      </w:r>
      <w:r w:rsidR="005F3CEB" w:rsidRPr="00B92BB8">
        <w:rPr>
          <w:rFonts w:ascii="Times New Roman" w:eastAsia="Times New Roman" w:hAnsi="Times New Roman" w:cs="Times New Roman"/>
          <w:color w:val="FF0000"/>
          <w:sz w:val="24"/>
          <w:szCs w:val="24"/>
        </w:rPr>
        <w:t>contravenes the provision of this by law or licence requirements under which the licence was granted shall</w:t>
      </w:r>
      <w:r w:rsidRPr="00B92BB8">
        <w:rPr>
          <w:rFonts w:ascii="Times New Roman" w:eastAsia="Times New Roman" w:hAnsi="Times New Roman" w:cs="Times New Roman"/>
          <w:color w:val="FF0000"/>
          <w:sz w:val="24"/>
          <w:szCs w:val="24"/>
        </w:rPr>
        <w:t>;</w:t>
      </w:r>
    </w:p>
    <w:p w14:paraId="55F6B0C2" w14:textId="7351036A" w:rsidR="005F3CEB" w:rsidRPr="00B92BB8" w:rsidRDefault="00B736E6" w:rsidP="00AD51D0">
      <w:pPr>
        <w:pStyle w:val="ListParagraph"/>
        <w:widowControl w:val="0"/>
        <w:numPr>
          <w:ilvl w:val="0"/>
          <w:numId w:val="42"/>
        </w:numPr>
        <w:autoSpaceDE w:val="0"/>
        <w:autoSpaceDN w:val="0"/>
        <w:spacing w:after="0" w:line="360" w:lineRule="auto"/>
        <w:ind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S</w:t>
      </w:r>
      <w:r w:rsidR="00DA1EEE" w:rsidRPr="00B92BB8">
        <w:rPr>
          <w:rFonts w:ascii="Times New Roman" w:eastAsia="Times New Roman" w:hAnsi="Times New Roman" w:cs="Times New Roman"/>
          <w:color w:val="FF0000"/>
          <w:sz w:val="24"/>
          <w:szCs w:val="24"/>
        </w:rPr>
        <w:t xml:space="preserve">uspend forthwith  in whole or in part, the licence concerned </w:t>
      </w:r>
      <w:r w:rsidR="005F3CEB" w:rsidRPr="00B92BB8">
        <w:rPr>
          <w:rFonts w:ascii="Times New Roman" w:eastAsia="Times New Roman" w:hAnsi="Times New Roman" w:cs="Times New Roman"/>
          <w:color w:val="FF0000"/>
          <w:sz w:val="24"/>
          <w:szCs w:val="24"/>
        </w:rPr>
        <w:t>until such a time the business owner has rectified and complied with the provisions of the by law or the licence.</w:t>
      </w:r>
    </w:p>
    <w:p w14:paraId="5FBA1DAA" w14:textId="3447A672" w:rsidR="005F3CEB" w:rsidRPr="00B92BB8" w:rsidRDefault="005F3CEB" w:rsidP="00AD51D0">
      <w:pPr>
        <w:pStyle w:val="ListParagraph"/>
        <w:widowControl w:val="0"/>
        <w:numPr>
          <w:ilvl w:val="0"/>
          <w:numId w:val="42"/>
        </w:numPr>
        <w:autoSpaceDE w:val="0"/>
        <w:autoSpaceDN w:val="0"/>
        <w:spacing w:after="0" w:line="360" w:lineRule="auto"/>
        <w:ind w:right="13"/>
        <w:rPr>
          <w:rFonts w:ascii="Times New Roman" w:hAnsi="Times New Roman" w:cs="Times New Roman"/>
          <w:i/>
          <w:iCs/>
          <w:sz w:val="24"/>
          <w:szCs w:val="24"/>
        </w:rPr>
      </w:pPr>
      <w:r w:rsidRPr="00B92BB8">
        <w:rPr>
          <w:rFonts w:ascii="Times New Roman" w:hAnsi="Times New Roman" w:cs="Times New Roman"/>
          <w:i/>
          <w:iCs/>
          <w:sz w:val="24"/>
          <w:szCs w:val="24"/>
        </w:rPr>
        <w:t>During the suspension the premises shall be locked by Council and the business of such licence</w:t>
      </w:r>
      <w:r w:rsidR="00831909" w:rsidRPr="00B92BB8">
        <w:rPr>
          <w:rFonts w:ascii="Times New Roman" w:hAnsi="Times New Roman" w:cs="Times New Roman"/>
          <w:i/>
          <w:iCs/>
          <w:sz w:val="24"/>
          <w:szCs w:val="24"/>
        </w:rPr>
        <w:t xml:space="preserve"> suspended from operating at the premises.</w:t>
      </w:r>
    </w:p>
    <w:p w14:paraId="33C8F2C5" w14:textId="3EABBF1B" w:rsidR="00831909" w:rsidRPr="00B92BB8" w:rsidRDefault="00831909" w:rsidP="00AD51D0">
      <w:pPr>
        <w:pStyle w:val="ListParagraph"/>
        <w:widowControl w:val="0"/>
        <w:numPr>
          <w:ilvl w:val="0"/>
          <w:numId w:val="40"/>
        </w:numPr>
        <w:autoSpaceDE w:val="0"/>
        <w:autoSpaceDN w:val="0"/>
        <w:spacing w:after="0" w:line="360" w:lineRule="auto"/>
        <w:ind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when Council locks a premise for non</w:t>
      </w:r>
      <w:r w:rsidR="00B736E6" w:rsidRPr="00B92BB8">
        <w:rPr>
          <w:rFonts w:ascii="Times New Roman" w:eastAsia="Times New Roman" w:hAnsi="Times New Roman" w:cs="Times New Roman"/>
          <w:color w:val="FF0000"/>
          <w:sz w:val="24"/>
          <w:szCs w:val="24"/>
        </w:rPr>
        <w:t>-</w:t>
      </w:r>
      <w:r w:rsidRPr="00B92BB8">
        <w:rPr>
          <w:rFonts w:ascii="Times New Roman" w:eastAsia="Times New Roman" w:hAnsi="Times New Roman" w:cs="Times New Roman"/>
          <w:color w:val="FF0000"/>
          <w:sz w:val="24"/>
          <w:szCs w:val="24"/>
        </w:rPr>
        <w:t>compliance and violation of licence requirements the owner or agent or tenant shall be required to fully lock and secure their premises first in the presence of an authorized person.</w:t>
      </w:r>
    </w:p>
    <w:p w14:paraId="7D3FB335" w14:textId="542109F1" w:rsidR="00DA1EEE" w:rsidRPr="00B92BB8" w:rsidRDefault="00831909" w:rsidP="00AD51D0">
      <w:pPr>
        <w:pStyle w:val="ListParagraph"/>
        <w:widowControl w:val="0"/>
        <w:numPr>
          <w:ilvl w:val="3"/>
          <w:numId w:val="16"/>
        </w:numPr>
        <w:autoSpaceDE w:val="0"/>
        <w:autoSpaceDN w:val="0"/>
        <w:spacing w:after="0" w:line="360" w:lineRule="auto"/>
        <w:ind w:right="13"/>
        <w:rPr>
          <w:rFonts w:ascii="Times New Roman" w:hAnsi="Times New Roman" w:cs="Times New Roman"/>
          <w:i/>
          <w:iCs/>
          <w:sz w:val="24"/>
          <w:szCs w:val="24"/>
        </w:rPr>
      </w:pPr>
      <w:r w:rsidRPr="00B92BB8">
        <w:rPr>
          <w:rFonts w:ascii="Times New Roman" w:eastAsia="Times New Roman" w:hAnsi="Times New Roman" w:cs="Times New Roman"/>
          <w:color w:val="FF0000"/>
          <w:sz w:val="24"/>
          <w:szCs w:val="24"/>
        </w:rPr>
        <w:t xml:space="preserve">The authorized person shall on behalf of Council lock and seal the premises in the presence of the owner/agent/ tenant </w:t>
      </w:r>
      <w:r w:rsidR="00DA1EEE" w:rsidRPr="00B92BB8">
        <w:rPr>
          <w:rFonts w:ascii="Times New Roman" w:eastAsia="Times New Roman" w:hAnsi="Times New Roman" w:cs="Times New Roman"/>
          <w:sz w:val="24"/>
          <w:szCs w:val="24"/>
        </w:rPr>
        <w:t>.</w:t>
      </w:r>
    </w:p>
    <w:p w14:paraId="4C965D18" w14:textId="77777777" w:rsidR="00997470" w:rsidRPr="00B92BB8" w:rsidRDefault="00A53254" w:rsidP="00AD51D0">
      <w:pPr>
        <w:widowControl w:val="0"/>
        <w:autoSpaceDE w:val="0"/>
        <w:autoSpaceDN w:val="0"/>
        <w:spacing w:after="0" w:line="360" w:lineRule="auto"/>
        <w:ind w:left="1156"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(b)</w:t>
      </w:r>
      <w:r w:rsidR="004B4A1B" w:rsidRPr="00B92BB8">
        <w:rPr>
          <w:rFonts w:ascii="Times New Roman" w:eastAsia="Times New Roman" w:hAnsi="Times New Roman" w:cs="Times New Roman"/>
          <w:color w:val="FF0000"/>
          <w:sz w:val="24"/>
          <w:szCs w:val="24"/>
        </w:rPr>
        <w:t xml:space="preserve">The premises </w:t>
      </w:r>
      <w:r w:rsidR="00997470" w:rsidRPr="00B92BB8">
        <w:rPr>
          <w:rFonts w:ascii="Times New Roman" w:eastAsia="Times New Roman" w:hAnsi="Times New Roman" w:cs="Times New Roman"/>
          <w:color w:val="FF0000"/>
          <w:sz w:val="24"/>
          <w:szCs w:val="24"/>
        </w:rPr>
        <w:t>shall</w:t>
      </w:r>
      <w:r w:rsidR="004B4A1B" w:rsidRPr="00B92BB8">
        <w:rPr>
          <w:rFonts w:ascii="Times New Roman" w:eastAsia="Times New Roman" w:hAnsi="Times New Roman" w:cs="Times New Roman"/>
          <w:color w:val="FF0000"/>
          <w:sz w:val="24"/>
          <w:szCs w:val="24"/>
        </w:rPr>
        <w:t xml:space="preserve"> be unlocked upon</w:t>
      </w:r>
      <w:r w:rsidR="00997470" w:rsidRPr="00B92BB8">
        <w:rPr>
          <w:rFonts w:ascii="Times New Roman" w:eastAsia="Times New Roman" w:hAnsi="Times New Roman" w:cs="Times New Roman"/>
          <w:color w:val="FF0000"/>
          <w:sz w:val="24"/>
          <w:szCs w:val="24"/>
        </w:rPr>
        <w:t xml:space="preserve"> </w:t>
      </w:r>
    </w:p>
    <w:p w14:paraId="1A4F42B6" w14:textId="59BBA66D" w:rsidR="00997470" w:rsidRPr="00B92BB8" w:rsidRDefault="00997470" w:rsidP="00AD51D0">
      <w:pPr>
        <w:widowControl w:val="0"/>
        <w:autoSpaceDE w:val="0"/>
        <w:autoSpaceDN w:val="0"/>
        <w:spacing w:after="0" w:line="360" w:lineRule="auto"/>
        <w:ind w:left="1156"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 xml:space="preserve">(i)fulfillment of the licence requirements has been met or rectified. </w:t>
      </w:r>
    </w:p>
    <w:p w14:paraId="3A8E7CEF" w14:textId="1CE7FB45" w:rsidR="004B4A1B" w:rsidRPr="00B92BB8" w:rsidRDefault="00997470" w:rsidP="00AD51D0">
      <w:pPr>
        <w:widowControl w:val="0"/>
        <w:autoSpaceDE w:val="0"/>
        <w:autoSpaceDN w:val="0"/>
        <w:spacing w:after="0" w:line="360" w:lineRule="auto"/>
        <w:ind w:left="1156" w:right="13"/>
        <w:rPr>
          <w:rFonts w:ascii="Times New Roman" w:hAnsi="Times New Roman" w:cs="Times New Roman"/>
          <w:i/>
          <w:iCs/>
          <w:color w:val="FF0000"/>
          <w:sz w:val="24"/>
          <w:szCs w:val="24"/>
        </w:rPr>
      </w:pPr>
      <w:r w:rsidRPr="00B92BB8">
        <w:rPr>
          <w:rFonts w:ascii="Times New Roman" w:eastAsia="Times New Roman" w:hAnsi="Times New Roman" w:cs="Times New Roman"/>
          <w:color w:val="FF0000"/>
          <w:sz w:val="24"/>
          <w:szCs w:val="24"/>
        </w:rPr>
        <w:t xml:space="preserve">(ii) </w:t>
      </w:r>
      <w:r w:rsidR="004B4A1B" w:rsidRPr="00B92BB8">
        <w:rPr>
          <w:rFonts w:ascii="Times New Roman" w:eastAsia="Times New Roman" w:hAnsi="Times New Roman" w:cs="Times New Roman"/>
          <w:color w:val="FF0000"/>
          <w:sz w:val="24"/>
          <w:szCs w:val="24"/>
        </w:rPr>
        <w:t xml:space="preserve"> payment of penalty or  unlocking fee</w:t>
      </w:r>
      <w:r w:rsidRPr="00B92BB8">
        <w:rPr>
          <w:rFonts w:ascii="Times New Roman" w:eastAsia="Times New Roman" w:hAnsi="Times New Roman" w:cs="Times New Roman"/>
          <w:color w:val="FF0000"/>
          <w:sz w:val="24"/>
          <w:szCs w:val="24"/>
        </w:rPr>
        <w:t xml:space="preserve"> </w:t>
      </w:r>
      <w:r w:rsidR="004B4A1B" w:rsidRPr="00B92BB8">
        <w:rPr>
          <w:rFonts w:ascii="Times New Roman" w:eastAsia="Times New Roman" w:hAnsi="Times New Roman" w:cs="Times New Roman"/>
          <w:color w:val="FF0000"/>
          <w:sz w:val="24"/>
          <w:szCs w:val="24"/>
        </w:rPr>
        <w:t xml:space="preserve"> as prescribed in the Council budget</w:t>
      </w:r>
      <w:r w:rsidR="004B4A1B" w:rsidRPr="00B92BB8">
        <w:rPr>
          <w:rFonts w:ascii="Times New Roman" w:hAnsi="Times New Roman" w:cs="Times New Roman"/>
          <w:i/>
          <w:iCs/>
          <w:color w:val="FF0000"/>
          <w:sz w:val="24"/>
          <w:szCs w:val="24"/>
        </w:rPr>
        <w:t>.</w:t>
      </w:r>
    </w:p>
    <w:p w14:paraId="3C5A0C71" w14:textId="77777777" w:rsidR="00D945B3" w:rsidRPr="00B92BB8" w:rsidRDefault="00D945B3" w:rsidP="00AD51D0">
      <w:pPr>
        <w:pStyle w:val="ListParagraph"/>
        <w:widowControl w:val="0"/>
        <w:autoSpaceDE w:val="0"/>
        <w:autoSpaceDN w:val="0"/>
        <w:spacing w:after="0" w:line="360" w:lineRule="auto"/>
        <w:ind w:left="1156" w:right="13"/>
        <w:rPr>
          <w:rFonts w:ascii="Times New Roman" w:hAnsi="Times New Roman" w:cs="Times New Roman"/>
          <w:sz w:val="24"/>
          <w:szCs w:val="24"/>
        </w:rPr>
      </w:pPr>
      <w:r w:rsidRPr="00B92BB8">
        <w:rPr>
          <w:rFonts w:ascii="Times New Roman" w:hAnsi="Times New Roman" w:cs="Times New Roman"/>
          <w:i/>
          <w:iCs/>
          <w:color w:val="FF0000"/>
          <w:sz w:val="24"/>
          <w:szCs w:val="24"/>
        </w:rPr>
        <w:t xml:space="preserve">Violation of enforcement conditions </w:t>
      </w:r>
    </w:p>
    <w:p w14:paraId="0A9F44B6" w14:textId="4DBE421A" w:rsidR="00C309ED" w:rsidRPr="00B92BB8" w:rsidRDefault="00D945B3" w:rsidP="00AD51D0">
      <w:pPr>
        <w:pStyle w:val="ListParagraph"/>
        <w:widowControl w:val="0"/>
        <w:autoSpaceDE w:val="0"/>
        <w:autoSpaceDN w:val="0"/>
        <w:spacing w:after="0" w:line="360" w:lineRule="auto"/>
        <w:ind w:left="1156" w:right="13"/>
        <w:rPr>
          <w:rFonts w:ascii="Times New Roman" w:hAnsi="Times New Roman" w:cs="Times New Roman"/>
          <w:sz w:val="24"/>
          <w:szCs w:val="24"/>
        </w:rPr>
      </w:pPr>
      <w:r w:rsidRPr="00B92BB8">
        <w:rPr>
          <w:rFonts w:ascii="Times New Roman" w:hAnsi="Times New Roman" w:cs="Times New Roman"/>
          <w:sz w:val="24"/>
          <w:szCs w:val="24"/>
        </w:rPr>
        <w:t>(1)</w:t>
      </w:r>
      <w:r w:rsidR="00C309ED" w:rsidRPr="00B92BB8">
        <w:rPr>
          <w:rFonts w:ascii="Times New Roman" w:hAnsi="Times New Roman" w:cs="Times New Roman"/>
          <w:sz w:val="24"/>
          <w:szCs w:val="24"/>
        </w:rPr>
        <w:t xml:space="preserve"> </w:t>
      </w:r>
      <w:r w:rsidRPr="00B92BB8">
        <w:rPr>
          <w:rFonts w:ascii="Times New Roman" w:hAnsi="Times New Roman" w:cs="Times New Roman"/>
          <w:sz w:val="24"/>
          <w:szCs w:val="24"/>
        </w:rPr>
        <w:t xml:space="preserve">Any person who  tempers or breaks </w:t>
      </w:r>
      <w:r w:rsidR="00D473C5" w:rsidRPr="00B92BB8">
        <w:rPr>
          <w:rFonts w:ascii="Times New Roman" w:hAnsi="Times New Roman" w:cs="Times New Roman"/>
          <w:sz w:val="24"/>
          <w:szCs w:val="24"/>
        </w:rPr>
        <w:t xml:space="preserve">Council </w:t>
      </w:r>
      <w:r w:rsidRPr="00B92BB8">
        <w:rPr>
          <w:rFonts w:ascii="Times New Roman" w:hAnsi="Times New Roman" w:cs="Times New Roman"/>
          <w:sz w:val="24"/>
          <w:szCs w:val="24"/>
        </w:rPr>
        <w:t xml:space="preserve">lock or seal </w:t>
      </w:r>
      <w:r w:rsidR="00D473C5" w:rsidRPr="00B92BB8">
        <w:rPr>
          <w:rFonts w:ascii="Times New Roman" w:hAnsi="Times New Roman" w:cs="Times New Roman"/>
          <w:sz w:val="24"/>
          <w:szCs w:val="24"/>
        </w:rPr>
        <w:t xml:space="preserve">shall be guilty of an offence and liable to a fine not exceeding level 8 or imprisonment or both such fine or imprisonment. </w:t>
      </w:r>
    </w:p>
    <w:p w14:paraId="58C1C53E" w14:textId="77777777" w:rsidR="00DA1EEE" w:rsidRPr="00B92BB8" w:rsidRDefault="00DA1EEE" w:rsidP="00AD51D0">
      <w:pPr>
        <w:spacing w:after="0" w:line="360" w:lineRule="auto"/>
        <w:rPr>
          <w:rFonts w:ascii="Times New Roman" w:hAnsi="Times New Roman" w:cs="Times New Roman"/>
          <w:sz w:val="24"/>
          <w:szCs w:val="24"/>
        </w:rPr>
      </w:pPr>
    </w:p>
    <w:p w14:paraId="66D0C340" w14:textId="77777777" w:rsidR="00810DBB" w:rsidRPr="00B92BB8" w:rsidRDefault="00810DBB" w:rsidP="00AD51D0">
      <w:pPr>
        <w:widowControl w:val="0"/>
        <w:autoSpaceDE w:val="0"/>
        <w:autoSpaceDN w:val="0"/>
        <w:spacing w:after="0" w:line="240" w:lineRule="auto"/>
        <w:ind w:left="2970" w:firstLine="630"/>
        <w:rPr>
          <w:rFonts w:ascii="Times New Roman" w:eastAsia="Times New Roman" w:hAnsi="Times New Roman" w:cs="Times New Roman"/>
          <w:i/>
          <w:sz w:val="24"/>
          <w:szCs w:val="24"/>
        </w:rPr>
      </w:pPr>
      <w:r w:rsidRPr="00B92BB8">
        <w:rPr>
          <w:rFonts w:ascii="Times New Roman" w:eastAsia="Times New Roman" w:hAnsi="Times New Roman" w:cs="Times New Roman"/>
          <w:i/>
          <w:spacing w:val="-1"/>
          <w:w w:val="105"/>
          <w:sz w:val="24"/>
          <w:szCs w:val="24"/>
        </w:rPr>
        <w:t>Register</w:t>
      </w:r>
      <w:r w:rsidRPr="00B92BB8">
        <w:rPr>
          <w:rFonts w:ascii="Times New Roman" w:eastAsia="Times New Roman" w:hAnsi="Times New Roman" w:cs="Times New Roman"/>
          <w:i/>
          <w:spacing w:val="-11"/>
          <w:w w:val="105"/>
          <w:sz w:val="24"/>
          <w:szCs w:val="24"/>
        </w:rPr>
        <w:t xml:space="preserve"> </w:t>
      </w:r>
      <w:r w:rsidRPr="00B92BB8">
        <w:rPr>
          <w:rFonts w:ascii="Times New Roman" w:eastAsia="Times New Roman" w:hAnsi="Times New Roman" w:cs="Times New Roman"/>
          <w:i/>
          <w:spacing w:val="-1"/>
          <w:w w:val="105"/>
          <w:sz w:val="24"/>
          <w:szCs w:val="24"/>
        </w:rPr>
        <w:t>of</w:t>
      </w:r>
      <w:r w:rsidRPr="00B92BB8">
        <w:rPr>
          <w:rFonts w:ascii="Times New Roman" w:eastAsia="Times New Roman" w:hAnsi="Times New Roman" w:cs="Times New Roman"/>
          <w:i/>
          <w:spacing w:val="1"/>
          <w:w w:val="105"/>
          <w:sz w:val="24"/>
          <w:szCs w:val="24"/>
        </w:rPr>
        <w:t xml:space="preserve"> </w:t>
      </w:r>
      <w:r w:rsidRPr="00B92BB8">
        <w:rPr>
          <w:rFonts w:ascii="Times New Roman" w:eastAsia="Times New Roman" w:hAnsi="Times New Roman" w:cs="Times New Roman"/>
          <w:i/>
          <w:spacing w:val="-1"/>
          <w:w w:val="105"/>
          <w:sz w:val="24"/>
          <w:szCs w:val="24"/>
        </w:rPr>
        <w:t>licences</w:t>
      </w:r>
    </w:p>
    <w:p w14:paraId="71DF6C20" w14:textId="77777777" w:rsidR="00810DBB" w:rsidRPr="00B92BB8" w:rsidRDefault="00810DBB" w:rsidP="00AD51D0">
      <w:pPr>
        <w:widowControl w:val="0"/>
        <w:tabs>
          <w:tab w:val="left" w:pos="2315"/>
        </w:tabs>
        <w:autoSpaceDE w:val="0"/>
        <w:autoSpaceDN w:val="0"/>
        <w:spacing w:after="0" w:line="249" w:lineRule="auto"/>
        <w:ind w:left="90"/>
        <w:rPr>
          <w:rFonts w:ascii="Times New Roman" w:eastAsia="Times New Roman" w:hAnsi="Times New Roman" w:cs="Times New Roman"/>
          <w:spacing w:val="-2"/>
          <w:sz w:val="24"/>
          <w:szCs w:val="24"/>
        </w:rPr>
      </w:pPr>
      <w:r w:rsidRPr="00B92BB8">
        <w:rPr>
          <w:rFonts w:ascii="Times New Roman" w:eastAsia="Times New Roman" w:hAnsi="Times New Roman" w:cs="Times New Roman"/>
          <w:sz w:val="24"/>
          <w:szCs w:val="24"/>
        </w:rPr>
        <w:t>6.Council</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shall</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keep a</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register of</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all licences which</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have</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z w:val="24"/>
          <w:szCs w:val="24"/>
        </w:rPr>
        <w:t>been</w:t>
      </w:r>
      <w:ins w:id="2" w:author="Admin" w:date="2022-02-13T04:26:00Z">
        <w:r w:rsidRPr="00B92BB8">
          <w:rPr>
            <w:rFonts w:ascii="Times New Roman" w:eastAsia="Times New Roman" w:hAnsi="Times New Roman" w:cs="Times New Roman"/>
            <w:sz w:val="24"/>
            <w:szCs w:val="24"/>
          </w:rPr>
          <w:t xml:space="preserve"> </w:t>
        </w:r>
      </w:ins>
      <w:r w:rsidRPr="00B92BB8">
        <w:rPr>
          <w:rFonts w:ascii="Times New Roman" w:eastAsia="Times New Roman" w:hAnsi="Times New Roman" w:cs="Times New Roman"/>
          <w:spacing w:val="-47"/>
          <w:sz w:val="24"/>
          <w:szCs w:val="24"/>
        </w:rPr>
        <w:t xml:space="preserve"> </w:t>
      </w:r>
      <w:r w:rsidRPr="00B92BB8">
        <w:rPr>
          <w:rFonts w:ascii="Times New Roman" w:eastAsia="Times New Roman" w:hAnsi="Times New Roman" w:cs="Times New Roman"/>
          <w:spacing w:val="-1"/>
          <w:w w:val="105"/>
          <w:sz w:val="24"/>
          <w:szCs w:val="24"/>
        </w:rPr>
        <w:t>issued</w:t>
      </w:r>
      <w:r w:rsidRPr="00B92BB8">
        <w:rPr>
          <w:rFonts w:ascii="Times New Roman" w:eastAsia="Times New Roman" w:hAnsi="Times New Roman" w:cs="Times New Roman"/>
          <w:spacing w:val="-10"/>
          <w:sz w:val="24"/>
          <w:szCs w:val="24"/>
        </w:rPr>
        <w:t xml:space="preserve"> </w:t>
      </w:r>
      <w:r w:rsidRPr="00B92BB8">
        <w:rPr>
          <w:rFonts w:ascii="Times New Roman" w:eastAsia="Times New Roman" w:hAnsi="Times New Roman" w:cs="Times New Roman"/>
          <w:spacing w:val="-1"/>
          <w:w w:val="105"/>
          <w:sz w:val="24"/>
          <w:szCs w:val="24"/>
        </w:rPr>
        <w:t>i</w:t>
      </w:r>
      <w:r w:rsidRPr="00B92BB8">
        <w:rPr>
          <w:rFonts w:ascii="Times New Roman" w:eastAsia="Times New Roman" w:hAnsi="Times New Roman" w:cs="Times New Roman"/>
          <w:w w:val="105"/>
          <w:sz w:val="24"/>
          <w:szCs w:val="24"/>
        </w:rPr>
        <w:t>n</w:t>
      </w:r>
      <w:r w:rsidRPr="00B92BB8">
        <w:rPr>
          <w:rFonts w:ascii="Times New Roman" w:eastAsia="Times New Roman" w:hAnsi="Times New Roman" w:cs="Times New Roman"/>
          <w:spacing w:val="-8"/>
          <w:sz w:val="24"/>
          <w:szCs w:val="24"/>
        </w:rPr>
        <w:t xml:space="preserve"> </w:t>
      </w:r>
      <w:r w:rsidRPr="00B92BB8">
        <w:rPr>
          <w:rFonts w:ascii="Times New Roman" w:eastAsia="Times New Roman" w:hAnsi="Times New Roman" w:cs="Times New Roman"/>
          <w:spacing w:val="-1"/>
          <w:w w:val="106"/>
          <w:sz w:val="24"/>
          <w:szCs w:val="24"/>
        </w:rPr>
        <w:t>term</w:t>
      </w:r>
      <w:r w:rsidRPr="00B92BB8">
        <w:rPr>
          <w:rFonts w:ascii="Times New Roman" w:eastAsia="Times New Roman" w:hAnsi="Times New Roman" w:cs="Times New Roman"/>
          <w:w w:val="106"/>
          <w:sz w:val="24"/>
          <w:szCs w:val="24"/>
        </w:rPr>
        <w:t>s</w:t>
      </w:r>
      <w:r w:rsidRPr="00B92BB8">
        <w:rPr>
          <w:rFonts w:ascii="Times New Roman" w:eastAsia="Times New Roman" w:hAnsi="Times New Roman" w:cs="Times New Roman"/>
          <w:spacing w:val="-7"/>
          <w:sz w:val="24"/>
          <w:szCs w:val="24"/>
        </w:rPr>
        <w:t xml:space="preserve"> </w:t>
      </w:r>
      <w:r w:rsidRPr="00B92BB8">
        <w:rPr>
          <w:rFonts w:ascii="Times New Roman" w:eastAsia="Times New Roman" w:hAnsi="Times New Roman" w:cs="Times New Roman"/>
          <w:w w:val="102"/>
          <w:sz w:val="24"/>
          <w:szCs w:val="24"/>
        </w:rPr>
        <w:t>of</w:t>
      </w:r>
      <w:r w:rsidRPr="00B92BB8">
        <w:rPr>
          <w:rFonts w:ascii="Times New Roman" w:eastAsia="Times New Roman" w:hAnsi="Times New Roman" w:cs="Times New Roman"/>
          <w:spacing w:val="1"/>
          <w:sz w:val="24"/>
          <w:szCs w:val="24"/>
        </w:rPr>
        <w:t xml:space="preserve"> </w:t>
      </w:r>
      <w:r w:rsidRPr="00B92BB8">
        <w:rPr>
          <w:rFonts w:ascii="Times New Roman" w:eastAsia="Times New Roman" w:hAnsi="Times New Roman" w:cs="Times New Roman"/>
          <w:spacing w:val="-1"/>
          <w:w w:val="108"/>
          <w:sz w:val="24"/>
          <w:szCs w:val="24"/>
        </w:rPr>
        <w:t>th</w:t>
      </w:r>
      <w:r w:rsidRPr="00B92BB8">
        <w:rPr>
          <w:rFonts w:ascii="Times New Roman" w:eastAsia="Times New Roman" w:hAnsi="Times New Roman" w:cs="Times New Roman"/>
          <w:w w:val="108"/>
          <w:sz w:val="24"/>
          <w:szCs w:val="24"/>
        </w:rPr>
        <w:t>is</w:t>
      </w:r>
      <w:r w:rsidRPr="00B92BB8">
        <w:rPr>
          <w:rFonts w:ascii="Times New Roman" w:eastAsia="Times New Roman" w:hAnsi="Times New Roman" w:cs="Times New Roman"/>
          <w:spacing w:val="6"/>
          <w:sz w:val="24"/>
          <w:szCs w:val="24"/>
        </w:rPr>
        <w:t xml:space="preserve"> </w:t>
      </w:r>
      <w:r w:rsidRPr="00B92BB8">
        <w:rPr>
          <w:rFonts w:ascii="Times New Roman" w:eastAsia="Times New Roman" w:hAnsi="Times New Roman" w:cs="Times New Roman"/>
          <w:w w:val="104"/>
          <w:sz w:val="24"/>
          <w:szCs w:val="24"/>
        </w:rPr>
        <w:t>by-laws</w:t>
      </w:r>
      <w:r w:rsidRPr="00B92BB8">
        <w:rPr>
          <w:rFonts w:ascii="Times New Roman" w:eastAsia="Times New Roman" w:hAnsi="Times New Roman" w:cs="Times New Roman"/>
          <w:spacing w:val="-18"/>
          <w:sz w:val="24"/>
          <w:szCs w:val="24"/>
        </w:rPr>
        <w:t xml:space="preserve"> </w:t>
      </w:r>
      <w:r w:rsidRPr="00B92BB8">
        <w:rPr>
          <w:rFonts w:ascii="Times New Roman" w:eastAsia="Times New Roman" w:hAnsi="Times New Roman" w:cs="Times New Roman"/>
          <w:spacing w:val="-1"/>
          <w:w w:val="105"/>
          <w:sz w:val="24"/>
          <w:szCs w:val="24"/>
        </w:rPr>
        <w:t>an</w:t>
      </w:r>
      <w:r w:rsidRPr="00B92BB8">
        <w:rPr>
          <w:rFonts w:ascii="Times New Roman" w:eastAsia="Times New Roman" w:hAnsi="Times New Roman" w:cs="Times New Roman"/>
          <w:w w:val="105"/>
          <w:sz w:val="24"/>
          <w:szCs w:val="24"/>
        </w:rPr>
        <w:t>d</w:t>
      </w:r>
      <w:r w:rsidRPr="00B92BB8">
        <w:rPr>
          <w:rFonts w:ascii="Times New Roman" w:eastAsia="Times New Roman" w:hAnsi="Times New Roman" w:cs="Times New Roman"/>
          <w:spacing w:val="-18"/>
          <w:sz w:val="24"/>
          <w:szCs w:val="24"/>
        </w:rPr>
        <w:t xml:space="preserve"> </w:t>
      </w:r>
      <w:r w:rsidRPr="00B92BB8">
        <w:rPr>
          <w:rFonts w:ascii="Times New Roman" w:eastAsia="Times New Roman" w:hAnsi="Times New Roman" w:cs="Times New Roman"/>
          <w:spacing w:val="20"/>
          <w:w w:val="105"/>
          <w:sz w:val="24"/>
          <w:szCs w:val="24"/>
        </w:rPr>
        <w:t>s</w:t>
      </w:r>
      <w:r w:rsidRPr="00B92BB8">
        <w:rPr>
          <w:rFonts w:ascii="Times New Roman" w:eastAsia="Times New Roman" w:hAnsi="Times New Roman" w:cs="Times New Roman"/>
          <w:w w:val="94"/>
          <w:sz w:val="24"/>
          <w:szCs w:val="24"/>
        </w:rPr>
        <w:t>h</w:t>
      </w:r>
      <w:r w:rsidRPr="00B92BB8">
        <w:rPr>
          <w:rFonts w:ascii="Times New Roman" w:eastAsia="Times New Roman" w:hAnsi="Times New Roman" w:cs="Times New Roman"/>
          <w:spacing w:val="12"/>
          <w:w w:val="94"/>
          <w:sz w:val="24"/>
          <w:szCs w:val="24"/>
        </w:rPr>
        <w:t>a</w:t>
      </w:r>
      <w:r w:rsidRPr="00B92BB8">
        <w:rPr>
          <w:rFonts w:ascii="Times New Roman" w:eastAsia="Times New Roman" w:hAnsi="Times New Roman" w:cs="Times New Roman"/>
          <w:spacing w:val="-1"/>
          <w:w w:val="105"/>
          <w:sz w:val="24"/>
          <w:szCs w:val="24"/>
        </w:rPr>
        <w:t>l</w:t>
      </w:r>
      <w:r w:rsidRPr="00B92BB8">
        <w:rPr>
          <w:rFonts w:ascii="Times New Roman" w:eastAsia="Times New Roman" w:hAnsi="Times New Roman" w:cs="Times New Roman"/>
          <w:w w:val="105"/>
          <w:sz w:val="24"/>
          <w:szCs w:val="24"/>
        </w:rPr>
        <w:t>l</w:t>
      </w:r>
      <w:r w:rsidRPr="00B92BB8">
        <w:rPr>
          <w:rFonts w:ascii="Times New Roman" w:eastAsia="Times New Roman" w:hAnsi="Times New Roman" w:cs="Times New Roman"/>
          <w:spacing w:val="-11"/>
          <w:sz w:val="24"/>
          <w:szCs w:val="24"/>
        </w:rPr>
        <w:t xml:space="preserve"> </w:t>
      </w:r>
      <w:r w:rsidRPr="00B92BB8">
        <w:rPr>
          <w:rFonts w:ascii="Times New Roman" w:eastAsia="Times New Roman" w:hAnsi="Times New Roman" w:cs="Times New Roman"/>
          <w:w w:val="103"/>
          <w:sz w:val="24"/>
          <w:szCs w:val="24"/>
        </w:rPr>
        <w:t>record</w:t>
      </w:r>
      <w:r w:rsidRPr="00B92BB8">
        <w:rPr>
          <w:rFonts w:ascii="Times New Roman" w:eastAsia="Times New Roman" w:hAnsi="Times New Roman" w:cs="Times New Roman"/>
          <w:spacing w:val="2"/>
          <w:sz w:val="24"/>
          <w:szCs w:val="24"/>
        </w:rPr>
        <w:t xml:space="preserve"> </w:t>
      </w:r>
      <w:r w:rsidRPr="00B92BB8">
        <w:rPr>
          <w:rFonts w:ascii="Times New Roman" w:eastAsia="Times New Roman" w:hAnsi="Times New Roman" w:cs="Times New Roman"/>
          <w:spacing w:val="-1"/>
          <w:w w:val="110"/>
          <w:sz w:val="24"/>
          <w:szCs w:val="24"/>
        </w:rPr>
        <w:t>i</w:t>
      </w:r>
      <w:r w:rsidRPr="00B92BB8">
        <w:rPr>
          <w:rFonts w:ascii="Times New Roman" w:eastAsia="Times New Roman" w:hAnsi="Times New Roman" w:cs="Times New Roman"/>
          <w:w w:val="110"/>
          <w:sz w:val="24"/>
          <w:szCs w:val="24"/>
        </w:rPr>
        <w:t>n</w:t>
      </w:r>
      <w:r w:rsidRPr="00B92BB8">
        <w:rPr>
          <w:rFonts w:ascii="Times New Roman" w:eastAsia="Times New Roman" w:hAnsi="Times New Roman" w:cs="Times New Roman"/>
          <w:spacing w:val="-31"/>
          <w:sz w:val="24"/>
          <w:szCs w:val="24"/>
        </w:rPr>
        <w:t xml:space="preserve"> </w:t>
      </w:r>
      <w:r w:rsidRPr="00B92BB8">
        <w:rPr>
          <w:rFonts w:ascii="Times New Roman" w:eastAsia="Times New Roman" w:hAnsi="Times New Roman" w:cs="Times New Roman"/>
          <w:spacing w:val="-1"/>
          <w:w w:val="107"/>
          <w:sz w:val="24"/>
          <w:szCs w:val="24"/>
        </w:rPr>
        <w:t>suc</w:t>
      </w:r>
      <w:r w:rsidRPr="00B92BB8">
        <w:rPr>
          <w:rFonts w:ascii="Times New Roman" w:eastAsia="Times New Roman" w:hAnsi="Times New Roman" w:cs="Times New Roman"/>
          <w:w w:val="107"/>
          <w:sz w:val="24"/>
          <w:szCs w:val="24"/>
        </w:rPr>
        <w:t>h a</w:t>
      </w:r>
      <w:r w:rsidRPr="00B92BB8">
        <w:rPr>
          <w:rFonts w:ascii="Times New Roman" w:eastAsia="Times New Roman" w:hAnsi="Times New Roman" w:cs="Times New Roman"/>
          <w:spacing w:val="-2"/>
          <w:sz w:val="24"/>
          <w:szCs w:val="24"/>
        </w:rPr>
        <w:t xml:space="preserve"> register;</w:t>
      </w:r>
    </w:p>
    <w:p w14:paraId="23440DD3" w14:textId="77777777" w:rsidR="00810DBB" w:rsidRPr="00B92BB8" w:rsidRDefault="00810DBB" w:rsidP="00AD51D0">
      <w:pPr>
        <w:widowControl w:val="0"/>
        <w:tabs>
          <w:tab w:val="left" w:pos="2315"/>
        </w:tabs>
        <w:autoSpaceDE w:val="0"/>
        <w:autoSpaceDN w:val="0"/>
        <w:spacing w:after="0" w:line="249" w:lineRule="auto"/>
        <w:ind w:left="90"/>
        <w:rPr>
          <w:rFonts w:ascii="Times New Roman" w:eastAsia="Times New Roman" w:hAnsi="Times New Roman" w:cs="Times New Roman"/>
          <w:sz w:val="24"/>
          <w:szCs w:val="24"/>
        </w:rPr>
      </w:pPr>
      <w:r w:rsidRPr="00B92BB8">
        <w:rPr>
          <w:rFonts w:ascii="Times New Roman" w:eastAsia="Times New Roman" w:hAnsi="Times New Roman" w:cs="Times New Roman"/>
          <w:spacing w:val="-2"/>
          <w:sz w:val="24"/>
          <w:szCs w:val="24"/>
        </w:rPr>
        <w:t>(a)</w:t>
      </w:r>
      <w:r w:rsidRPr="00B92BB8">
        <w:rPr>
          <w:rFonts w:ascii="Times New Roman" w:eastAsia="Times New Roman" w:hAnsi="Times New Roman" w:cs="Times New Roman"/>
          <w:spacing w:val="-1"/>
          <w:w w:val="108"/>
          <w:sz w:val="24"/>
          <w:szCs w:val="24"/>
        </w:rPr>
        <w:t>th</w:t>
      </w:r>
      <w:r w:rsidRPr="00B92BB8">
        <w:rPr>
          <w:rFonts w:ascii="Times New Roman" w:eastAsia="Times New Roman" w:hAnsi="Times New Roman" w:cs="Times New Roman"/>
          <w:w w:val="108"/>
          <w:sz w:val="24"/>
          <w:szCs w:val="24"/>
        </w:rPr>
        <w:t>e</w:t>
      </w:r>
      <w:r w:rsidRPr="00B92BB8">
        <w:rPr>
          <w:rFonts w:ascii="Times New Roman" w:eastAsia="Times New Roman" w:hAnsi="Times New Roman" w:cs="Times New Roman"/>
          <w:spacing w:val="18"/>
          <w:sz w:val="24"/>
          <w:szCs w:val="24"/>
        </w:rPr>
        <w:t xml:space="preserve"> </w:t>
      </w:r>
      <w:r w:rsidRPr="00B92BB8">
        <w:rPr>
          <w:rFonts w:ascii="Times New Roman" w:eastAsia="Times New Roman" w:hAnsi="Times New Roman" w:cs="Times New Roman"/>
          <w:w w:val="105"/>
          <w:sz w:val="24"/>
          <w:szCs w:val="24"/>
        </w:rPr>
        <w:t>name</w:t>
      </w:r>
      <w:r w:rsidRPr="00B92BB8">
        <w:rPr>
          <w:rFonts w:ascii="Times New Roman" w:eastAsia="Times New Roman" w:hAnsi="Times New Roman" w:cs="Times New Roman"/>
          <w:sz w:val="24"/>
          <w:szCs w:val="24"/>
        </w:rPr>
        <w:t xml:space="preserve"> </w:t>
      </w:r>
      <w:r w:rsidRPr="00B92BB8">
        <w:rPr>
          <w:rFonts w:ascii="Times New Roman" w:eastAsia="Times New Roman" w:hAnsi="Times New Roman" w:cs="Times New Roman"/>
          <w:spacing w:val="-1"/>
          <w:w w:val="108"/>
          <w:sz w:val="24"/>
          <w:szCs w:val="24"/>
        </w:rPr>
        <w:t>an</w:t>
      </w:r>
      <w:r w:rsidRPr="00B92BB8">
        <w:rPr>
          <w:rFonts w:ascii="Times New Roman" w:eastAsia="Times New Roman" w:hAnsi="Times New Roman" w:cs="Times New Roman"/>
          <w:w w:val="108"/>
          <w:sz w:val="24"/>
          <w:szCs w:val="24"/>
        </w:rPr>
        <w:t>d</w:t>
      </w:r>
      <w:r w:rsidRPr="00B92BB8">
        <w:rPr>
          <w:rFonts w:ascii="Times New Roman" w:eastAsia="Times New Roman" w:hAnsi="Times New Roman" w:cs="Times New Roman"/>
          <w:spacing w:val="18"/>
          <w:sz w:val="24"/>
          <w:szCs w:val="24"/>
        </w:rPr>
        <w:t xml:space="preserve"> </w:t>
      </w:r>
      <w:r w:rsidRPr="00B92BB8">
        <w:rPr>
          <w:rFonts w:ascii="Times New Roman" w:eastAsia="Times New Roman" w:hAnsi="Times New Roman" w:cs="Times New Roman"/>
          <w:w w:val="102"/>
          <w:sz w:val="24"/>
          <w:szCs w:val="24"/>
        </w:rPr>
        <w:t>residential</w:t>
      </w:r>
      <w:r w:rsidRPr="00B92BB8">
        <w:rPr>
          <w:rFonts w:ascii="Times New Roman" w:eastAsia="Times New Roman" w:hAnsi="Times New Roman" w:cs="Times New Roman"/>
          <w:spacing w:val="23"/>
          <w:sz w:val="24"/>
          <w:szCs w:val="24"/>
        </w:rPr>
        <w:t xml:space="preserve"> </w:t>
      </w:r>
      <w:r w:rsidRPr="00B92BB8">
        <w:rPr>
          <w:rFonts w:ascii="Times New Roman" w:eastAsia="Times New Roman" w:hAnsi="Times New Roman" w:cs="Times New Roman"/>
          <w:spacing w:val="-1"/>
          <w:w w:val="104"/>
          <w:sz w:val="24"/>
          <w:szCs w:val="24"/>
        </w:rPr>
        <w:t>addres</w:t>
      </w:r>
      <w:r w:rsidRPr="00B92BB8">
        <w:rPr>
          <w:rFonts w:ascii="Times New Roman" w:eastAsia="Times New Roman" w:hAnsi="Times New Roman" w:cs="Times New Roman"/>
          <w:w w:val="104"/>
          <w:sz w:val="24"/>
          <w:szCs w:val="24"/>
        </w:rPr>
        <w:t>s</w:t>
      </w:r>
      <w:r w:rsidRPr="00B92BB8">
        <w:rPr>
          <w:rFonts w:ascii="Times New Roman" w:eastAsia="Times New Roman" w:hAnsi="Times New Roman" w:cs="Times New Roman"/>
          <w:spacing w:val="11"/>
          <w:sz w:val="24"/>
          <w:szCs w:val="24"/>
        </w:rPr>
        <w:t xml:space="preserve"> </w:t>
      </w:r>
      <w:r w:rsidRPr="00B92BB8">
        <w:rPr>
          <w:rFonts w:ascii="Times New Roman" w:eastAsia="Times New Roman" w:hAnsi="Times New Roman" w:cs="Times New Roman"/>
          <w:w w:val="104"/>
          <w:sz w:val="24"/>
          <w:szCs w:val="24"/>
        </w:rPr>
        <w:t>or</w:t>
      </w:r>
      <w:r w:rsidRPr="00B92BB8">
        <w:rPr>
          <w:rFonts w:ascii="Times New Roman" w:eastAsia="Times New Roman" w:hAnsi="Times New Roman" w:cs="Times New Roman"/>
          <w:spacing w:val="14"/>
          <w:sz w:val="24"/>
          <w:szCs w:val="24"/>
        </w:rPr>
        <w:t xml:space="preserve"> </w:t>
      </w:r>
      <w:r w:rsidRPr="00B92BB8">
        <w:rPr>
          <w:rFonts w:ascii="Times New Roman" w:eastAsia="Times New Roman" w:hAnsi="Times New Roman" w:cs="Times New Roman"/>
          <w:spacing w:val="-1"/>
          <w:w w:val="104"/>
          <w:sz w:val="24"/>
          <w:szCs w:val="24"/>
        </w:rPr>
        <w:t>compan</w:t>
      </w:r>
      <w:r w:rsidRPr="00B92BB8">
        <w:rPr>
          <w:rFonts w:ascii="Times New Roman" w:eastAsia="Times New Roman" w:hAnsi="Times New Roman" w:cs="Times New Roman"/>
          <w:w w:val="104"/>
          <w:sz w:val="24"/>
          <w:szCs w:val="24"/>
        </w:rPr>
        <w:t>y</w:t>
      </w:r>
      <w:r w:rsidRPr="00B92BB8">
        <w:rPr>
          <w:rFonts w:ascii="Times New Roman" w:eastAsia="Times New Roman" w:hAnsi="Times New Roman" w:cs="Times New Roman"/>
          <w:spacing w:val="16"/>
          <w:sz w:val="24"/>
          <w:szCs w:val="24"/>
        </w:rPr>
        <w:t xml:space="preserve"> </w:t>
      </w:r>
      <w:r w:rsidRPr="00B92BB8">
        <w:rPr>
          <w:rFonts w:ascii="Times New Roman" w:eastAsia="Times New Roman" w:hAnsi="Times New Roman" w:cs="Times New Roman"/>
          <w:spacing w:val="-1"/>
          <w:w w:val="104"/>
          <w:sz w:val="24"/>
          <w:szCs w:val="24"/>
        </w:rPr>
        <w:t xml:space="preserve">address </w:t>
      </w:r>
      <w:r w:rsidRPr="00B92BB8">
        <w:rPr>
          <w:rFonts w:ascii="Times New Roman" w:eastAsia="Times New Roman" w:hAnsi="Times New Roman" w:cs="Times New Roman"/>
          <w:sz w:val="24"/>
          <w:szCs w:val="24"/>
        </w:rPr>
        <w:t>or</w:t>
      </w:r>
      <w:r w:rsidRPr="00B92BB8">
        <w:rPr>
          <w:rFonts w:ascii="Times New Roman" w:eastAsia="Times New Roman" w:hAnsi="Times New Roman" w:cs="Times New Roman"/>
          <w:spacing w:val="39"/>
          <w:sz w:val="24"/>
          <w:szCs w:val="24"/>
        </w:rPr>
        <w:t xml:space="preserve"> </w:t>
      </w:r>
      <w:r w:rsidRPr="00B92BB8">
        <w:rPr>
          <w:rFonts w:ascii="Times New Roman" w:eastAsia="Times New Roman" w:hAnsi="Times New Roman" w:cs="Times New Roman"/>
          <w:sz w:val="24"/>
          <w:szCs w:val="24"/>
        </w:rPr>
        <w:t>the</w:t>
      </w:r>
      <w:r w:rsidRPr="00B92BB8">
        <w:rPr>
          <w:rFonts w:ascii="Times New Roman" w:eastAsia="Times New Roman" w:hAnsi="Times New Roman" w:cs="Times New Roman"/>
          <w:spacing w:val="46"/>
          <w:sz w:val="24"/>
          <w:szCs w:val="24"/>
        </w:rPr>
        <w:t xml:space="preserve"> </w:t>
      </w:r>
      <w:r w:rsidRPr="00B92BB8">
        <w:rPr>
          <w:rFonts w:ascii="Times New Roman" w:eastAsia="Times New Roman" w:hAnsi="Times New Roman" w:cs="Times New Roman"/>
          <w:sz w:val="24"/>
          <w:szCs w:val="24"/>
        </w:rPr>
        <w:t>owner</w:t>
      </w:r>
      <w:r w:rsidRPr="00B92BB8">
        <w:rPr>
          <w:rFonts w:ascii="Times New Roman" w:eastAsia="Times New Roman" w:hAnsi="Times New Roman" w:cs="Times New Roman"/>
          <w:spacing w:val="-8"/>
          <w:sz w:val="24"/>
          <w:szCs w:val="24"/>
        </w:rPr>
        <w:t xml:space="preserve"> </w:t>
      </w:r>
      <w:r w:rsidRPr="00B92BB8">
        <w:rPr>
          <w:rFonts w:ascii="Times New Roman" w:eastAsia="Times New Roman" w:hAnsi="Times New Roman" w:cs="Times New Roman"/>
          <w:sz w:val="24"/>
          <w:szCs w:val="24"/>
        </w:rPr>
        <w:t>;</w:t>
      </w:r>
      <w:r w:rsidRPr="00B92BB8">
        <w:rPr>
          <w:rFonts w:ascii="Times New Roman" w:eastAsia="Times New Roman" w:hAnsi="Times New Roman" w:cs="Times New Roman"/>
          <w:spacing w:val="-10"/>
          <w:sz w:val="24"/>
          <w:szCs w:val="24"/>
        </w:rPr>
        <w:t xml:space="preserve"> </w:t>
      </w:r>
      <w:r w:rsidRPr="00B92BB8">
        <w:rPr>
          <w:rFonts w:ascii="Times New Roman" w:eastAsia="Times New Roman" w:hAnsi="Times New Roman" w:cs="Times New Roman"/>
          <w:sz w:val="24"/>
          <w:szCs w:val="24"/>
        </w:rPr>
        <w:t>and</w:t>
      </w:r>
    </w:p>
    <w:p w14:paraId="04D3176C" w14:textId="77777777" w:rsidR="00810DBB" w:rsidRPr="00B92BB8" w:rsidRDefault="00810DBB" w:rsidP="00AD51D0">
      <w:pPr>
        <w:widowControl w:val="0"/>
        <w:tabs>
          <w:tab w:val="left" w:pos="2315"/>
        </w:tabs>
        <w:autoSpaceDE w:val="0"/>
        <w:autoSpaceDN w:val="0"/>
        <w:spacing w:after="0" w:line="249" w:lineRule="auto"/>
        <w:ind w:left="90"/>
        <w:rPr>
          <w:rFonts w:ascii="Times New Roman" w:eastAsia="Times New Roman" w:hAnsi="Times New Roman" w:cs="Times New Roman"/>
          <w:sz w:val="24"/>
          <w:szCs w:val="24"/>
        </w:rPr>
      </w:pPr>
      <w:r w:rsidRPr="00B92BB8">
        <w:rPr>
          <w:rFonts w:ascii="Times New Roman" w:eastAsia="Times New Roman" w:hAnsi="Times New Roman" w:cs="Times New Roman"/>
          <w:sz w:val="24"/>
          <w:szCs w:val="24"/>
        </w:rPr>
        <w:t>(b)</w:t>
      </w:r>
      <w:r w:rsidRPr="00B92BB8">
        <w:rPr>
          <w:rFonts w:ascii="Times New Roman" w:eastAsia="Times New Roman" w:hAnsi="Times New Roman" w:cs="Times New Roman"/>
          <w:w w:val="90"/>
          <w:sz w:val="24"/>
          <w:szCs w:val="24"/>
        </w:rPr>
        <w:t>t</w:t>
      </w:r>
      <w:r w:rsidRPr="00B92BB8">
        <w:rPr>
          <w:rFonts w:ascii="Times New Roman" w:eastAsia="Times New Roman" w:hAnsi="Times New Roman" w:cs="Times New Roman"/>
          <w:w w:val="105"/>
          <w:sz w:val="24"/>
          <w:szCs w:val="24"/>
        </w:rPr>
        <w:t>he</w:t>
      </w:r>
      <w:r w:rsidRPr="00B92BB8">
        <w:rPr>
          <w:rFonts w:ascii="Times New Roman" w:eastAsia="Times New Roman" w:hAnsi="Times New Roman" w:cs="Times New Roman"/>
          <w:spacing w:val="17"/>
          <w:w w:val="105"/>
          <w:sz w:val="24"/>
          <w:szCs w:val="24"/>
        </w:rPr>
        <w:t xml:space="preserve"> </w:t>
      </w:r>
      <w:r w:rsidRPr="00B92BB8">
        <w:rPr>
          <w:rFonts w:ascii="Times New Roman" w:eastAsia="Times New Roman" w:hAnsi="Times New Roman" w:cs="Times New Roman"/>
          <w:w w:val="105"/>
          <w:sz w:val="24"/>
          <w:szCs w:val="24"/>
        </w:rPr>
        <w:t>receipt,</w:t>
      </w:r>
      <w:r w:rsidRPr="00B92BB8">
        <w:rPr>
          <w:rFonts w:ascii="Times New Roman" w:eastAsia="Times New Roman" w:hAnsi="Times New Roman" w:cs="Times New Roman"/>
          <w:spacing w:val="-3"/>
          <w:w w:val="105"/>
          <w:sz w:val="24"/>
          <w:szCs w:val="24"/>
        </w:rPr>
        <w:t xml:space="preserve"> </w:t>
      </w:r>
      <w:r w:rsidRPr="00B92BB8">
        <w:rPr>
          <w:rFonts w:ascii="Times New Roman" w:eastAsia="Times New Roman" w:hAnsi="Times New Roman" w:cs="Times New Roman"/>
          <w:w w:val="105"/>
          <w:sz w:val="24"/>
          <w:szCs w:val="24"/>
        </w:rPr>
        <w:t>date</w:t>
      </w:r>
      <w:r w:rsidRPr="00B92BB8">
        <w:rPr>
          <w:rFonts w:ascii="Times New Roman" w:eastAsia="Times New Roman" w:hAnsi="Times New Roman" w:cs="Times New Roman"/>
          <w:spacing w:val="1"/>
          <w:w w:val="105"/>
          <w:sz w:val="24"/>
          <w:szCs w:val="24"/>
        </w:rPr>
        <w:t xml:space="preserve"> </w:t>
      </w:r>
      <w:r w:rsidRPr="00B92BB8">
        <w:rPr>
          <w:rFonts w:ascii="Times New Roman" w:eastAsia="Times New Roman" w:hAnsi="Times New Roman" w:cs="Times New Roman"/>
          <w:w w:val="105"/>
          <w:sz w:val="24"/>
          <w:szCs w:val="24"/>
        </w:rPr>
        <w:t>of</w:t>
      </w:r>
      <w:r w:rsidRPr="00B92BB8">
        <w:rPr>
          <w:rFonts w:ascii="Times New Roman" w:eastAsia="Times New Roman" w:hAnsi="Times New Roman" w:cs="Times New Roman"/>
          <w:spacing w:val="11"/>
          <w:w w:val="105"/>
          <w:sz w:val="24"/>
          <w:szCs w:val="24"/>
        </w:rPr>
        <w:t xml:space="preserve"> </w:t>
      </w:r>
      <w:r w:rsidRPr="00B92BB8">
        <w:rPr>
          <w:rFonts w:ascii="Times New Roman" w:eastAsia="Times New Roman" w:hAnsi="Times New Roman" w:cs="Times New Roman"/>
          <w:w w:val="105"/>
          <w:sz w:val="24"/>
          <w:szCs w:val="24"/>
        </w:rPr>
        <w:t>issue</w:t>
      </w:r>
      <w:r w:rsidRPr="00B92BB8">
        <w:rPr>
          <w:rFonts w:ascii="Times New Roman" w:eastAsia="Times New Roman" w:hAnsi="Times New Roman" w:cs="Times New Roman"/>
          <w:spacing w:val="-13"/>
          <w:w w:val="105"/>
          <w:sz w:val="24"/>
          <w:szCs w:val="24"/>
        </w:rPr>
        <w:t xml:space="preserve"> </w:t>
      </w:r>
      <w:r w:rsidRPr="00B92BB8">
        <w:rPr>
          <w:rFonts w:ascii="Times New Roman" w:eastAsia="Times New Roman" w:hAnsi="Times New Roman" w:cs="Times New Roman"/>
          <w:w w:val="105"/>
          <w:sz w:val="24"/>
          <w:szCs w:val="24"/>
        </w:rPr>
        <w:t>of</w:t>
      </w:r>
      <w:r w:rsidRPr="00B92BB8">
        <w:rPr>
          <w:rFonts w:ascii="Times New Roman" w:eastAsia="Times New Roman" w:hAnsi="Times New Roman" w:cs="Times New Roman"/>
          <w:spacing w:val="9"/>
          <w:w w:val="105"/>
          <w:sz w:val="24"/>
          <w:szCs w:val="24"/>
        </w:rPr>
        <w:t xml:space="preserve"> </w:t>
      </w:r>
      <w:r w:rsidRPr="00B92BB8">
        <w:rPr>
          <w:rFonts w:ascii="Times New Roman" w:eastAsia="Times New Roman" w:hAnsi="Times New Roman" w:cs="Times New Roman"/>
          <w:w w:val="105"/>
          <w:sz w:val="24"/>
          <w:szCs w:val="24"/>
        </w:rPr>
        <w:t>the licence</w:t>
      </w:r>
      <w:ins w:id="3" w:author="Admin" w:date="2022-02-13T04:27:00Z">
        <w:r w:rsidRPr="00B92BB8">
          <w:rPr>
            <w:rFonts w:ascii="Times New Roman" w:eastAsia="Times New Roman" w:hAnsi="Times New Roman" w:cs="Times New Roman"/>
            <w:w w:val="105"/>
            <w:sz w:val="24"/>
            <w:szCs w:val="24"/>
          </w:rPr>
          <w:t xml:space="preserve"> </w:t>
        </w:r>
      </w:ins>
      <w:r w:rsidRPr="00B92BB8">
        <w:rPr>
          <w:rFonts w:ascii="Times New Roman" w:eastAsia="Times New Roman" w:hAnsi="Times New Roman" w:cs="Times New Roman"/>
          <w:spacing w:val="-50"/>
          <w:w w:val="105"/>
          <w:sz w:val="24"/>
          <w:szCs w:val="24"/>
        </w:rPr>
        <w:t xml:space="preserve"> </w:t>
      </w:r>
      <w:r w:rsidRPr="00B92BB8">
        <w:rPr>
          <w:rFonts w:ascii="Times New Roman" w:eastAsia="Times New Roman" w:hAnsi="Times New Roman" w:cs="Times New Roman"/>
          <w:spacing w:val="-1"/>
          <w:w w:val="105"/>
          <w:sz w:val="24"/>
          <w:szCs w:val="24"/>
        </w:rPr>
        <w:t>and</w:t>
      </w:r>
      <w:r w:rsidRPr="00B92BB8">
        <w:rPr>
          <w:rFonts w:ascii="Times New Roman" w:eastAsia="Times New Roman" w:hAnsi="Times New Roman" w:cs="Times New Roman"/>
          <w:spacing w:val="32"/>
          <w:w w:val="105"/>
          <w:sz w:val="24"/>
          <w:szCs w:val="24"/>
        </w:rPr>
        <w:t xml:space="preserve"> </w:t>
      </w:r>
      <w:r w:rsidRPr="00B92BB8">
        <w:rPr>
          <w:rFonts w:ascii="Times New Roman" w:eastAsia="Times New Roman" w:hAnsi="Times New Roman" w:cs="Times New Roman"/>
          <w:w w:val="105"/>
          <w:sz w:val="24"/>
          <w:szCs w:val="24"/>
        </w:rPr>
        <w:t>the</w:t>
      </w:r>
      <w:r w:rsidRPr="00B92BB8">
        <w:rPr>
          <w:rFonts w:ascii="Times New Roman" w:eastAsia="Times New Roman" w:hAnsi="Times New Roman" w:cs="Times New Roman"/>
          <w:spacing w:val="-11"/>
          <w:w w:val="105"/>
          <w:sz w:val="24"/>
          <w:szCs w:val="24"/>
        </w:rPr>
        <w:t xml:space="preserve"> </w:t>
      </w:r>
      <w:r w:rsidRPr="00B92BB8">
        <w:rPr>
          <w:rFonts w:ascii="Times New Roman" w:eastAsia="Times New Roman" w:hAnsi="Times New Roman" w:cs="Times New Roman"/>
          <w:w w:val="105"/>
          <w:sz w:val="24"/>
          <w:szCs w:val="24"/>
        </w:rPr>
        <w:t>date</w:t>
      </w:r>
      <w:r w:rsidRPr="00B92BB8">
        <w:rPr>
          <w:rFonts w:ascii="Times New Roman" w:eastAsia="Times New Roman" w:hAnsi="Times New Roman" w:cs="Times New Roman"/>
          <w:spacing w:val="-18"/>
          <w:w w:val="105"/>
          <w:sz w:val="24"/>
          <w:szCs w:val="24"/>
        </w:rPr>
        <w:t xml:space="preserve"> </w:t>
      </w:r>
      <w:r w:rsidRPr="00B92BB8">
        <w:rPr>
          <w:rFonts w:ascii="Times New Roman" w:eastAsia="Times New Roman" w:hAnsi="Times New Roman" w:cs="Times New Roman"/>
          <w:w w:val="105"/>
          <w:sz w:val="24"/>
          <w:szCs w:val="24"/>
        </w:rPr>
        <w:t>on</w:t>
      </w:r>
      <w:r w:rsidRPr="00B92BB8">
        <w:rPr>
          <w:rFonts w:ascii="Times New Roman" w:eastAsia="Times New Roman" w:hAnsi="Times New Roman" w:cs="Times New Roman"/>
          <w:spacing w:val="4"/>
          <w:w w:val="105"/>
          <w:sz w:val="24"/>
          <w:szCs w:val="24"/>
        </w:rPr>
        <w:t xml:space="preserve"> </w:t>
      </w:r>
      <w:r w:rsidRPr="00B92BB8">
        <w:rPr>
          <w:rFonts w:ascii="Times New Roman" w:eastAsia="Times New Roman" w:hAnsi="Times New Roman" w:cs="Times New Roman"/>
          <w:w w:val="105"/>
          <w:sz w:val="24"/>
          <w:szCs w:val="24"/>
        </w:rPr>
        <w:t>which</w:t>
      </w:r>
      <w:r w:rsidRPr="00B92BB8">
        <w:rPr>
          <w:rFonts w:ascii="Times New Roman" w:eastAsia="Times New Roman" w:hAnsi="Times New Roman" w:cs="Times New Roman"/>
          <w:spacing w:val="4"/>
          <w:w w:val="105"/>
          <w:sz w:val="24"/>
          <w:szCs w:val="24"/>
        </w:rPr>
        <w:t xml:space="preserve"> </w:t>
      </w:r>
      <w:r w:rsidRPr="00B92BB8">
        <w:rPr>
          <w:rFonts w:ascii="Times New Roman" w:eastAsia="Times New Roman" w:hAnsi="Times New Roman" w:cs="Times New Roman"/>
          <w:w w:val="105"/>
          <w:sz w:val="24"/>
          <w:szCs w:val="24"/>
        </w:rPr>
        <w:t>the</w:t>
      </w:r>
      <w:r w:rsidRPr="00B92BB8">
        <w:rPr>
          <w:rFonts w:ascii="Times New Roman" w:eastAsia="Times New Roman" w:hAnsi="Times New Roman" w:cs="Times New Roman"/>
          <w:spacing w:val="-11"/>
          <w:w w:val="105"/>
          <w:sz w:val="24"/>
          <w:szCs w:val="24"/>
        </w:rPr>
        <w:t xml:space="preserve"> </w:t>
      </w:r>
      <w:r w:rsidRPr="00B92BB8">
        <w:rPr>
          <w:rFonts w:ascii="Times New Roman" w:eastAsia="Times New Roman" w:hAnsi="Times New Roman" w:cs="Times New Roman"/>
          <w:w w:val="105"/>
          <w:sz w:val="24"/>
          <w:szCs w:val="24"/>
        </w:rPr>
        <w:t>licence</w:t>
      </w:r>
      <w:r w:rsidRPr="00B92BB8">
        <w:rPr>
          <w:rFonts w:ascii="Times New Roman" w:eastAsia="Times New Roman" w:hAnsi="Times New Roman" w:cs="Times New Roman"/>
          <w:spacing w:val="-9"/>
          <w:w w:val="105"/>
          <w:sz w:val="24"/>
          <w:szCs w:val="24"/>
        </w:rPr>
        <w:t xml:space="preserve"> </w:t>
      </w:r>
      <w:r w:rsidRPr="00B92BB8">
        <w:rPr>
          <w:rFonts w:ascii="Times New Roman" w:eastAsia="Times New Roman" w:hAnsi="Times New Roman" w:cs="Times New Roman"/>
          <w:w w:val="105"/>
          <w:sz w:val="24"/>
          <w:szCs w:val="24"/>
        </w:rPr>
        <w:t>shall</w:t>
      </w:r>
      <w:r w:rsidRPr="00B92BB8">
        <w:rPr>
          <w:rFonts w:ascii="Times New Roman" w:eastAsia="Times New Roman" w:hAnsi="Times New Roman" w:cs="Times New Roman"/>
          <w:spacing w:val="-13"/>
          <w:w w:val="105"/>
          <w:sz w:val="24"/>
          <w:szCs w:val="24"/>
        </w:rPr>
        <w:t xml:space="preserve"> </w:t>
      </w:r>
      <w:r w:rsidRPr="00B92BB8">
        <w:rPr>
          <w:rFonts w:ascii="Times New Roman" w:eastAsia="Times New Roman" w:hAnsi="Times New Roman" w:cs="Times New Roman"/>
          <w:w w:val="105"/>
          <w:sz w:val="24"/>
          <w:szCs w:val="24"/>
        </w:rPr>
        <w:t>expire.</w:t>
      </w:r>
    </w:p>
    <w:p w14:paraId="31362D74" w14:textId="77777777" w:rsidR="00810DBB" w:rsidRPr="00B92BB8" w:rsidRDefault="00810DBB" w:rsidP="00AD51D0">
      <w:pPr>
        <w:widowControl w:val="0"/>
        <w:tabs>
          <w:tab w:val="left" w:pos="2573"/>
        </w:tabs>
        <w:autoSpaceDE w:val="0"/>
        <w:autoSpaceDN w:val="0"/>
        <w:spacing w:after="0" w:line="264" w:lineRule="auto"/>
        <w:ind w:left="90"/>
        <w:rPr>
          <w:rFonts w:ascii="Times New Roman" w:eastAsia="Times New Roman" w:hAnsi="Times New Roman" w:cs="Times New Roman"/>
          <w:sz w:val="24"/>
          <w:szCs w:val="24"/>
        </w:rPr>
      </w:pPr>
    </w:p>
    <w:p w14:paraId="067A7CDB" w14:textId="77777777" w:rsidR="00810DBB" w:rsidRPr="00B92BB8" w:rsidRDefault="00810DBB" w:rsidP="00AD51D0">
      <w:pPr>
        <w:widowControl w:val="0"/>
        <w:autoSpaceDE w:val="0"/>
        <w:autoSpaceDN w:val="0"/>
        <w:spacing w:after="0" w:line="240" w:lineRule="auto"/>
        <w:ind w:left="2880" w:firstLine="720"/>
        <w:rPr>
          <w:rFonts w:ascii="Times New Roman" w:eastAsia="Times New Roman" w:hAnsi="Times New Roman" w:cs="Times New Roman"/>
          <w:i/>
          <w:sz w:val="24"/>
          <w:szCs w:val="24"/>
        </w:rPr>
      </w:pPr>
      <w:r w:rsidRPr="00B92BB8">
        <w:rPr>
          <w:rFonts w:ascii="Times New Roman" w:eastAsia="Times New Roman" w:hAnsi="Times New Roman" w:cs="Times New Roman"/>
          <w:i/>
          <w:sz w:val="24"/>
          <w:szCs w:val="24"/>
        </w:rPr>
        <w:t>Exemption</w:t>
      </w:r>
    </w:p>
    <w:p w14:paraId="24149C80" w14:textId="77777777" w:rsidR="00810DBB" w:rsidRPr="00B92BB8" w:rsidRDefault="00810DBB" w:rsidP="00AD51D0">
      <w:pPr>
        <w:widowControl w:val="0"/>
        <w:autoSpaceDE w:val="0"/>
        <w:autoSpaceDN w:val="0"/>
        <w:spacing w:after="0" w:line="240" w:lineRule="auto"/>
        <w:ind w:left="2880" w:firstLine="720"/>
        <w:rPr>
          <w:rFonts w:ascii="Times New Roman" w:eastAsia="Times New Roman" w:hAnsi="Times New Roman" w:cs="Times New Roman"/>
          <w:i/>
          <w:sz w:val="24"/>
          <w:szCs w:val="24"/>
        </w:rPr>
      </w:pPr>
    </w:p>
    <w:p w14:paraId="61F77DCB" w14:textId="27165F65" w:rsidR="008C2C4E" w:rsidRPr="00B92BB8" w:rsidRDefault="00810DBB" w:rsidP="00AD51D0">
      <w:pPr>
        <w:widowControl w:val="0"/>
        <w:autoSpaceDE w:val="0"/>
        <w:autoSpaceDN w:val="0"/>
        <w:spacing w:after="0" w:line="240" w:lineRule="auto"/>
        <w:ind w:left="180"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sz w:val="24"/>
          <w:szCs w:val="24"/>
        </w:rPr>
        <w:t xml:space="preserve">10. </w:t>
      </w:r>
      <w:r w:rsidRPr="00B92BB8">
        <w:rPr>
          <w:rFonts w:ascii="Times New Roman" w:eastAsia="Times New Roman" w:hAnsi="Times New Roman" w:cs="Times New Roman"/>
          <w:color w:val="FF0000"/>
          <w:sz w:val="24"/>
          <w:szCs w:val="24"/>
        </w:rPr>
        <w:t xml:space="preserve">Council may consider exemptions where </w:t>
      </w:r>
      <w:r w:rsidR="00C309ED" w:rsidRPr="00B92BB8">
        <w:rPr>
          <w:rFonts w:ascii="Times New Roman" w:eastAsia="Times New Roman" w:hAnsi="Times New Roman" w:cs="Times New Roman"/>
          <w:color w:val="FF0000"/>
          <w:sz w:val="24"/>
          <w:szCs w:val="24"/>
        </w:rPr>
        <w:t xml:space="preserve">by </w:t>
      </w:r>
      <w:r w:rsidR="008C2C4E" w:rsidRPr="00B92BB8">
        <w:rPr>
          <w:rFonts w:ascii="Times New Roman" w:eastAsia="Times New Roman" w:hAnsi="Times New Roman" w:cs="Times New Roman"/>
          <w:color w:val="FF0000"/>
          <w:sz w:val="24"/>
          <w:szCs w:val="24"/>
        </w:rPr>
        <w:t xml:space="preserve"> Council resolution </w:t>
      </w:r>
      <w:r w:rsidR="00C309ED" w:rsidRPr="00B92BB8">
        <w:rPr>
          <w:rFonts w:ascii="Times New Roman" w:eastAsia="Times New Roman" w:hAnsi="Times New Roman" w:cs="Times New Roman"/>
          <w:color w:val="FF0000"/>
          <w:sz w:val="24"/>
          <w:szCs w:val="24"/>
        </w:rPr>
        <w:t>if;</w:t>
      </w:r>
    </w:p>
    <w:p w14:paraId="23DA5B37" w14:textId="40ED12D0" w:rsidR="00810DBB" w:rsidRPr="00B92BB8" w:rsidRDefault="00810DBB" w:rsidP="00AD51D0">
      <w:pPr>
        <w:widowControl w:val="0"/>
        <w:numPr>
          <w:ilvl w:val="0"/>
          <w:numId w:val="39"/>
        </w:numPr>
        <w:autoSpaceDE w:val="0"/>
        <w:autoSpaceDN w:val="0"/>
        <w:spacing w:after="0" w:line="247" w:lineRule="auto"/>
        <w:ind w:left="180" w:right="13"/>
        <w:rPr>
          <w:rFonts w:ascii="Times New Roman" w:eastAsia="Times New Roman" w:hAnsi="Times New Roman" w:cs="Times New Roman"/>
          <w:color w:val="FF0000"/>
          <w:sz w:val="24"/>
          <w:szCs w:val="24"/>
        </w:rPr>
      </w:pPr>
      <w:r w:rsidRPr="00B92BB8">
        <w:rPr>
          <w:rFonts w:ascii="Times New Roman" w:eastAsia="Times New Roman" w:hAnsi="Times New Roman" w:cs="Times New Roman"/>
          <w:color w:val="FF0000"/>
          <w:sz w:val="24"/>
          <w:szCs w:val="24"/>
        </w:rPr>
        <w:t>it is desirable in the interests of the public or any section of the public; or</w:t>
      </w:r>
    </w:p>
    <w:p w14:paraId="0AEA07CE" w14:textId="77777777" w:rsidR="00810DBB" w:rsidRPr="00B92BB8" w:rsidRDefault="00810DBB" w:rsidP="00AD51D0">
      <w:pPr>
        <w:widowControl w:val="0"/>
        <w:numPr>
          <w:ilvl w:val="0"/>
          <w:numId w:val="39"/>
        </w:numPr>
        <w:autoSpaceDE w:val="0"/>
        <w:autoSpaceDN w:val="0"/>
        <w:spacing w:after="0" w:line="247" w:lineRule="auto"/>
        <w:ind w:left="180" w:right="13"/>
        <w:rPr>
          <w:rFonts w:ascii="Times New Roman" w:eastAsia="Times New Roman" w:hAnsi="Times New Roman" w:cs="Times New Roman"/>
          <w:i/>
          <w:color w:val="FF0000"/>
          <w:sz w:val="24"/>
          <w:szCs w:val="24"/>
        </w:rPr>
      </w:pPr>
      <w:r w:rsidRPr="00B92BB8">
        <w:rPr>
          <w:rFonts w:ascii="Times New Roman" w:eastAsia="Times New Roman" w:hAnsi="Times New Roman" w:cs="Times New Roman"/>
          <w:color w:val="FF0000"/>
          <w:sz w:val="24"/>
          <w:szCs w:val="24"/>
        </w:rPr>
        <w:t xml:space="preserve">any trade or business for which a licence is required in terms of this by law has been, is, or is likely to be, curtailed or restricted by virtue of anything done or required to be done under any law relating to defence or the preservation of public safety or the maintenance of law and order or by virtue of any hostile act or activity directed towards the Government or inhabitants </w:t>
      </w:r>
      <w:r w:rsidRPr="00B92BB8">
        <w:rPr>
          <w:rFonts w:ascii="Times New Roman" w:eastAsia="Times New Roman" w:hAnsi="Times New Roman" w:cs="Times New Roman"/>
          <w:color w:val="FF0000"/>
          <w:sz w:val="24"/>
          <w:szCs w:val="24"/>
        </w:rPr>
        <w:lastRenderedPageBreak/>
        <w:t>of Zimbabwe.</w:t>
      </w:r>
    </w:p>
    <w:p w14:paraId="5DF04D42" w14:textId="77777777" w:rsidR="00810DBB" w:rsidRPr="00B92BB8" w:rsidRDefault="00810DBB" w:rsidP="00AD51D0">
      <w:pPr>
        <w:spacing w:after="0" w:line="360" w:lineRule="auto"/>
        <w:rPr>
          <w:rFonts w:ascii="Times New Roman" w:hAnsi="Times New Roman" w:cs="Times New Roman"/>
          <w:sz w:val="24"/>
          <w:szCs w:val="24"/>
        </w:rPr>
      </w:pPr>
    </w:p>
    <w:p w14:paraId="33C09A56" w14:textId="77777777" w:rsidR="00F33D3D" w:rsidRPr="00AD51D0" w:rsidRDefault="00F33D3D" w:rsidP="00AD51D0">
      <w:pPr>
        <w:spacing w:after="0" w:line="360" w:lineRule="auto"/>
        <w:rPr>
          <w:rFonts w:ascii="Times New Roman" w:hAnsi="Times New Roman" w:cs="Times New Roman"/>
          <w:i/>
          <w:sz w:val="24"/>
          <w:szCs w:val="24"/>
        </w:rPr>
      </w:pPr>
      <w:r w:rsidRPr="00B92BB8">
        <w:rPr>
          <w:rFonts w:ascii="Times New Roman" w:hAnsi="Times New Roman" w:cs="Times New Roman"/>
          <w:sz w:val="24"/>
          <w:szCs w:val="24"/>
        </w:rPr>
        <w:t xml:space="preserve">                                                       </w:t>
      </w:r>
      <w:r w:rsidRPr="00AD51D0">
        <w:rPr>
          <w:rFonts w:ascii="Times New Roman" w:hAnsi="Times New Roman" w:cs="Times New Roman"/>
          <w:i/>
          <w:sz w:val="24"/>
          <w:szCs w:val="24"/>
        </w:rPr>
        <w:t>Offences and penalties</w:t>
      </w:r>
    </w:p>
    <w:p w14:paraId="17C8E484" w14:textId="10F35487" w:rsidR="00AD51D0" w:rsidRDefault="00F33D3D" w:rsidP="00AD51D0">
      <w:pPr>
        <w:pStyle w:val="lrdefinition"/>
        <w:tabs>
          <w:tab w:val="left" w:pos="2160"/>
          <w:tab w:val="left" w:pos="2880"/>
          <w:tab w:val="left" w:pos="3600"/>
          <w:tab w:val="left" w:pos="4320"/>
          <w:tab w:val="left" w:pos="5040"/>
          <w:tab w:val="left" w:pos="5760"/>
          <w:tab w:val="left" w:pos="6480"/>
          <w:tab w:val="left" w:pos="7200"/>
          <w:tab w:val="left" w:pos="7980"/>
        </w:tabs>
        <w:spacing w:after="0" w:line="276" w:lineRule="auto"/>
        <w:rPr>
          <w:iCs/>
          <w:sz w:val="24"/>
          <w:szCs w:val="24"/>
        </w:rPr>
      </w:pPr>
      <w:r w:rsidRPr="00B92BB8">
        <w:rPr>
          <w:sz w:val="24"/>
          <w:szCs w:val="24"/>
        </w:rPr>
        <w:t>16.</w:t>
      </w:r>
      <w:r w:rsidR="00997470" w:rsidRPr="00B92BB8">
        <w:rPr>
          <w:sz w:val="24"/>
          <w:szCs w:val="24"/>
        </w:rPr>
        <w:t>A</w:t>
      </w:r>
      <w:r w:rsidR="00D9078C" w:rsidRPr="00B92BB8">
        <w:rPr>
          <w:sz w:val="24"/>
          <w:szCs w:val="24"/>
        </w:rPr>
        <w:t xml:space="preserve">ny person who contravenes or fails to comply with any provision of these by-laws shall be guilty of an offence and liable </w:t>
      </w:r>
      <w:r w:rsidR="00AD51D0">
        <w:rPr>
          <w:sz w:val="24"/>
          <w:szCs w:val="24"/>
        </w:rPr>
        <w:t>to a fine prescribed in the approved Council budget</w:t>
      </w:r>
      <w:r w:rsidR="00AD51D0">
        <w:rPr>
          <w:iCs/>
          <w:sz w:val="24"/>
          <w:szCs w:val="24"/>
        </w:rPr>
        <w:t>.</w:t>
      </w:r>
    </w:p>
    <w:p w14:paraId="61FE77D6" w14:textId="77777777" w:rsidR="00AD51D0" w:rsidRDefault="00AD51D0" w:rsidP="00AD51D0">
      <w:pPr>
        <w:pStyle w:val="lrdefinition"/>
        <w:tabs>
          <w:tab w:val="left" w:pos="2160"/>
          <w:tab w:val="left" w:pos="2880"/>
          <w:tab w:val="left" w:pos="3600"/>
          <w:tab w:val="left" w:pos="4320"/>
          <w:tab w:val="left" w:pos="5040"/>
          <w:tab w:val="left" w:pos="5760"/>
          <w:tab w:val="left" w:pos="6480"/>
          <w:tab w:val="left" w:pos="7200"/>
          <w:tab w:val="left" w:pos="7980"/>
        </w:tabs>
        <w:spacing w:after="0" w:line="276" w:lineRule="auto"/>
        <w:rPr>
          <w:i/>
          <w:sz w:val="24"/>
          <w:szCs w:val="24"/>
        </w:rPr>
      </w:pPr>
    </w:p>
    <w:p w14:paraId="58E14786" w14:textId="2A5847D8" w:rsidR="00D9078C" w:rsidRPr="00AD51D0" w:rsidRDefault="00D9078C" w:rsidP="00AD51D0">
      <w:pPr>
        <w:spacing w:after="0" w:line="360" w:lineRule="auto"/>
        <w:rPr>
          <w:rFonts w:ascii="Times New Roman" w:hAnsi="Times New Roman" w:cs="Times New Roman"/>
          <w:i/>
          <w:sz w:val="24"/>
          <w:szCs w:val="24"/>
        </w:rPr>
      </w:pPr>
      <w:r w:rsidRPr="00B92BB8">
        <w:rPr>
          <w:rFonts w:ascii="Times New Roman" w:hAnsi="Times New Roman" w:cs="Times New Roman"/>
          <w:sz w:val="24"/>
          <w:szCs w:val="24"/>
        </w:rPr>
        <w:t xml:space="preserve">                                                             </w:t>
      </w:r>
      <w:r w:rsidR="0019392A" w:rsidRPr="00AD51D0">
        <w:rPr>
          <w:rFonts w:ascii="Times New Roman" w:hAnsi="Times New Roman" w:cs="Times New Roman"/>
          <w:i/>
          <w:sz w:val="24"/>
          <w:szCs w:val="24"/>
        </w:rPr>
        <w:t>First  Schedule (Section  4)</w:t>
      </w:r>
    </w:p>
    <w:p w14:paraId="5581B22D" w14:textId="77777777" w:rsidR="00F1561C" w:rsidRPr="00B92BB8" w:rsidRDefault="00C32FDF"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SPECIFIED BUSINESS AND PREMISES </w:t>
      </w:r>
    </w:p>
    <w:p w14:paraId="6B9D41A9" w14:textId="77777777" w:rsidR="00F1561C"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Café.</w:t>
      </w:r>
    </w:p>
    <w:p w14:paraId="0AECDE05"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Fish fryer.</w:t>
      </w:r>
    </w:p>
    <w:p w14:paraId="3C0E0F67"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Restaurant.</w:t>
      </w:r>
      <w:bookmarkStart w:id="4" w:name="_GoBack"/>
      <w:bookmarkEnd w:id="4"/>
    </w:p>
    <w:p w14:paraId="0271B4FE"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Tea room. </w:t>
      </w:r>
    </w:p>
    <w:p w14:paraId="5F392E31"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Hotel.</w:t>
      </w:r>
    </w:p>
    <w:p w14:paraId="2FADF74E"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Boarding house. </w:t>
      </w:r>
    </w:p>
    <w:p w14:paraId="3FF52C39"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Lodging rooms.</w:t>
      </w:r>
    </w:p>
    <w:p w14:paraId="3BAE6C16"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Butcher.</w:t>
      </w:r>
    </w:p>
    <w:p w14:paraId="2D75589E"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Fishmonger.</w:t>
      </w:r>
    </w:p>
    <w:p w14:paraId="09D569F6"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Bakery.</w:t>
      </w:r>
    </w:p>
    <w:p w14:paraId="5B4EBD8F"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Food factory.</w:t>
      </w:r>
    </w:p>
    <w:p w14:paraId="76CB03D1"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Aerated-water factory.</w:t>
      </w:r>
    </w:p>
    <w:p w14:paraId="655E6634"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Food purveyor.</w:t>
      </w:r>
    </w:p>
    <w:p w14:paraId="7183CDB3"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Caterer.</w:t>
      </w:r>
    </w:p>
    <w:p w14:paraId="6877530C"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Meat purveyor.</w:t>
      </w:r>
    </w:p>
    <w:p w14:paraId="44B9D97D"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Fruits and vegetables dealer.</w:t>
      </w:r>
    </w:p>
    <w:p w14:paraId="28D959FE"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Food vending machine</w:t>
      </w:r>
    </w:p>
    <w:p w14:paraId="355E26FD"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Barber.</w:t>
      </w:r>
    </w:p>
    <w:p w14:paraId="780A76D9"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Hairdresser.</w:t>
      </w:r>
    </w:p>
    <w:p w14:paraId="447E52DA"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Laundry.</w:t>
      </w:r>
    </w:p>
    <w:p w14:paraId="3D3D3DF4"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Launderette.</w:t>
      </w:r>
    </w:p>
    <w:p w14:paraId="717E7B6D"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Laundry depot.</w:t>
      </w:r>
    </w:p>
    <w:p w14:paraId="1C51F0DF"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Keeping of equine animals.</w:t>
      </w:r>
    </w:p>
    <w:p w14:paraId="0E9260A0"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Take-away food premises.</w:t>
      </w:r>
    </w:p>
    <w:p w14:paraId="209183CA"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Service station.</w:t>
      </w:r>
    </w:p>
    <w:p w14:paraId="09798F90"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Garages.</w:t>
      </w:r>
    </w:p>
    <w:p w14:paraId="17853D1D"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Financial instructions.</w:t>
      </w:r>
    </w:p>
    <w:p w14:paraId="6D86450B" w14:textId="77777777" w:rsidR="00C32FDF" w:rsidRPr="00B92BB8" w:rsidRDefault="00C32FDF"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Professional bodies. </w:t>
      </w:r>
    </w:p>
    <w:p w14:paraId="5313AA16" w14:textId="77777777" w:rsidR="00683A2D" w:rsidRPr="00B92BB8" w:rsidRDefault="00683A2D"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Funeral parlours.</w:t>
      </w:r>
    </w:p>
    <w:p w14:paraId="3470E7D5" w14:textId="77777777" w:rsidR="00683A2D" w:rsidRPr="00B92BB8" w:rsidRDefault="00683A2D"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Tuck shops. </w:t>
      </w:r>
    </w:p>
    <w:p w14:paraId="6A7AA80C" w14:textId="77777777" w:rsidR="00683A2D" w:rsidRPr="00B92BB8" w:rsidRDefault="00683A2D"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Kiosks.</w:t>
      </w:r>
    </w:p>
    <w:p w14:paraId="7E8DD41C" w14:textId="77777777" w:rsidR="00683A2D" w:rsidRPr="00B92BB8" w:rsidRDefault="00683A2D" w:rsidP="00AD51D0">
      <w:pPr>
        <w:pStyle w:val="ListParagraph"/>
        <w:numPr>
          <w:ilvl w:val="0"/>
          <w:numId w:val="35"/>
        </w:num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Curio shops.</w:t>
      </w:r>
    </w:p>
    <w:p w14:paraId="220F2AC3" w14:textId="77777777"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Second  Schedule (Section)</w:t>
      </w:r>
    </w:p>
    <w:p w14:paraId="3AE84698" w14:textId="77777777"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PRESCRIBED   FORMS</w:t>
      </w:r>
    </w:p>
    <w:p w14:paraId="34DFBC0C" w14:textId="59E60D30"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w:t>
      </w:r>
      <w:r w:rsidR="00BB74B0" w:rsidRPr="00B92BB8">
        <w:rPr>
          <w:rFonts w:ascii="Times New Roman" w:hAnsi="Times New Roman" w:cs="Times New Roman"/>
          <w:sz w:val="24"/>
          <w:szCs w:val="24"/>
        </w:rPr>
        <w:t xml:space="preserve">MANYAME RURAL DISTRICT COUNCIL </w:t>
      </w:r>
      <w:r w:rsidRPr="00B92BB8">
        <w:rPr>
          <w:rFonts w:ascii="Times New Roman" w:hAnsi="Times New Roman" w:cs="Times New Roman"/>
          <w:sz w:val="24"/>
          <w:szCs w:val="24"/>
        </w:rPr>
        <w:t>(LICENSED PREMISES) BY-LAWS 2013</w:t>
      </w:r>
    </w:p>
    <w:p w14:paraId="063DECF5" w14:textId="77777777"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APPLICATION FOR LICENCE</w:t>
      </w:r>
    </w:p>
    <w:p w14:paraId="10B82941" w14:textId="77777777"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TO:                                                                                                                                 date………………………………</w:t>
      </w:r>
    </w:p>
    <w:p w14:paraId="04136993" w14:textId="68575469"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The </w:t>
      </w:r>
      <w:r w:rsidR="0082291A" w:rsidRPr="00B92BB8">
        <w:rPr>
          <w:rFonts w:ascii="Times New Roman" w:hAnsi="Times New Roman" w:cs="Times New Roman"/>
          <w:sz w:val="24"/>
          <w:szCs w:val="24"/>
        </w:rPr>
        <w:t>CEO</w:t>
      </w:r>
    </w:p>
    <w:p w14:paraId="77C5E066" w14:textId="6A75A490" w:rsidR="00683A2D" w:rsidRPr="00B92BB8" w:rsidRDefault="00683A2D"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P.O Box </w:t>
      </w:r>
      <w:r w:rsidR="0082291A" w:rsidRPr="00B92BB8">
        <w:rPr>
          <w:rFonts w:ascii="Times New Roman" w:hAnsi="Times New Roman" w:cs="Times New Roman"/>
          <w:sz w:val="24"/>
          <w:szCs w:val="24"/>
        </w:rPr>
        <w:t>99</w:t>
      </w:r>
    </w:p>
    <w:p w14:paraId="7D3EAB80" w14:textId="0CE7DB79" w:rsidR="00683A2D" w:rsidRPr="00B92BB8" w:rsidRDefault="0082291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Beatrice </w:t>
      </w:r>
    </w:p>
    <w:p w14:paraId="684656D7" w14:textId="77777777" w:rsidR="00683A2D"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Type of licence………………………………………………………………………year ending December, 20………………....</w:t>
      </w:r>
    </w:p>
    <w:p w14:paraId="6D7E745B"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Full name……………………………………………………………………………………………………………………………………………..</w:t>
      </w:r>
    </w:p>
    <w:p w14:paraId="2742C9BC"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BLOCK LETTERS</w:t>
      </w:r>
    </w:p>
    <w:p w14:paraId="484202BE"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Trading name (if applicable)………………………………………………Number of the Stand……………………………</w:t>
      </w:r>
    </w:p>
    <w:p w14:paraId="27701DDF"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Number or position of premises on the stand………………………………………………………………………………….</w:t>
      </w:r>
    </w:p>
    <w:p w14:paraId="1336CE9A"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Street/Road:…………………………………………………………………………………………………………………………………….</w:t>
      </w:r>
    </w:p>
    <w:p w14:paraId="38A0B493"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Applicant’s postal address:………………………………………………………………………………………………………………</w:t>
      </w:r>
    </w:p>
    <w:p w14:paraId="083C41F3"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0ABAB2E4" w14:textId="77777777" w:rsidR="007A17A8" w:rsidRPr="00B92BB8" w:rsidRDefault="007A17A8"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Applicant’s telephone number:……………………………………………………………………………………………………….</w:t>
      </w:r>
    </w:p>
    <w:p w14:paraId="376D7D5D" w14:textId="77777777" w:rsidR="003136AB" w:rsidRPr="00B92BB8" w:rsidRDefault="003136AB"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Applicant’s signature:……………………………………………………………………………………………………………………..</w:t>
      </w:r>
    </w:p>
    <w:p w14:paraId="7E6F3CE3" w14:textId="77777777" w:rsidR="003136AB" w:rsidRPr="00B92BB8" w:rsidRDefault="003136AB" w:rsidP="00AD51D0">
      <w:pPr>
        <w:spacing w:after="0" w:line="360" w:lineRule="auto"/>
        <w:rPr>
          <w:rFonts w:ascii="Times New Roman" w:hAnsi="Times New Roman" w:cs="Times New Roman"/>
          <w:sz w:val="24"/>
          <w:szCs w:val="24"/>
          <w:u w:val="single"/>
        </w:rPr>
      </w:pPr>
      <w:r w:rsidRPr="00B92BB8">
        <w:rPr>
          <w:rFonts w:ascii="Times New Roman" w:hAnsi="Times New Roman" w:cs="Times New Roman"/>
          <w:sz w:val="24"/>
          <w:szCs w:val="24"/>
          <w:u w:val="single"/>
        </w:rPr>
        <w:t>For office use only</w:t>
      </w:r>
    </w:p>
    <w:p w14:paraId="0C7FC415" w14:textId="77777777" w:rsidR="003136AB" w:rsidRPr="00B92BB8" w:rsidRDefault="003136AB"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N.A                                                                       R                                                                 C. of O.</w:t>
      </w:r>
    </w:p>
    <w:p w14:paraId="1C921799" w14:textId="77777777" w:rsidR="003136AB" w:rsidRPr="00B92BB8" w:rsidRDefault="003136AB"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Reference……………………………………………………………………………………………………………………………………….</w:t>
      </w:r>
    </w:p>
    <w:p w14:paraId="2BA00460" w14:textId="77777777" w:rsidR="003136AB" w:rsidRPr="00B92BB8" w:rsidRDefault="003136AB"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Application entered-</w:t>
      </w:r>
    </w:p>
    <w:p w14:paraId="34D4AEC4"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Report of C.E:………………………………………………………………………………………………………………………………………………….</w:t>
      </w:r>
    </w:p>
    <w:p w14:paraId="5E417183"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0FACA667"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Date:…………………………………………………………………………………………………………………………………………………………………</w:t>
      </w:r>
    </w:p>
    <w:p w14:paraId="6D7881E6"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Signature…………………………………………………………………………………………………………………………………………………………</w:t>
      </w:r>
    </w:p>
    <w:p w14:paraId="431C5582"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Report of C.VE.M/T.P:…………………………………………………………………………………………………………………………………….</w:t>
      </w:r>
    </w:p>
    <w:p w14:paraId="310926EE"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472755F9"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Date:……………………………………………………………………………………………………………………………………………………………………</w:t>
      </w:r>
    </w:p>
    <w:p w14:paraId="4B19FF4F"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Signature:…………………………………………………………………………………………………………………………………………………………</w:t>
      </w:r>
    </w:p>
    <w:p w14:paraId="3F6448F9"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Report of D.A.A:……………………………………………………………………………………………………………………………………………………</w:t>
      </w:r>
    </w:p>
    <w:p w14:paraId="0550590B"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7674B3A4"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Date:…………………………………………………………………………………………………………………………………………………………………</w:t>
      </w:r>
    </w:p>
    <w:p w14:paraId="761C80B4"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Signature:…………………………………………………………………………………………………………………………………………………………</w:t>
      </w:r>
    </w:p>
    <w:p w14:paraId="3E826969"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Report of Health Inspector:……………………………………………………………………………………………………………………………..</w:t>
      </w:r>
    </w:p>
    <w:p w14:paraId="2C12A9E7"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630CC4B4"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Date:……………………………………………………………………………………………………………………………………………………………….</w:t>
      </w:r>
    </w:p>
    <w:p w14:paraId="7BE319A9"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Signature:…………………………………………………………………………………………………………………………………………………………</w:t>
      </w:r>
    </w:p>
    <w:p w14:paraId="525C544A"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Recommendation of Chief Health Inspector:…………………………………………………………………………………………………..</w:t>
      </w:r>
    </w:p>
    <w:p w14:paraId="3B1A8A4D"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043889A3" w14:textId="77777777" w:rsidR="00AC3D67" w:rsidRPr="00B92BB8" w:rsidRDefault="00AC3D67"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Date:………………………………………………………………………………………………………………………………………………………………..</w:t>
      </w:r>
    </w:p>
    <w:p w14:paraId="0804E7A4" w14:textId="77777777" w:rsidR="001579C4" w:rsidRPr="00B92BB8" w:rsidRDefault="001579C4"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Signature:…………………………………………………………………………………………………………………………………………………………</w:t>
      </w:r>
    </w:p>
    <w:p w14:paraId="3F37459C" w14:textId="77777777" w:rsidR="001D2F9A" w:rsidRPr="00B92BB8" w:rsidRDefault="001D2F9A" w:rsidP="00AD51D0">
      <w:pPr>
        <w:spacing w:after="0" w:line="360" w:lineRule="auto"/>
        <w:rPr>
          <w:rFonts w:ascii="Times New Roman" w:hAnsi="Times New Roman" w:cs="Times New Roman"/>
          <w:sz w:val="24"/>
          <w:szCs w:val="24"/>
        </w:rPr>
      </w:pPr>
    </w:p>
    <w:p w14:paraId="46765301" w14:textId="77777777" w:rsidR="001D2F9A" w:rsidRPr="00B92BB8" w:rsidRDefault="001D2F9A" w:rsidP="00AD51D0">
      <w:pPr>
        <w:spacing w:after="0" w:line="360" w:lineRule="auto"/>
        <w:rPr>
          <w:rFonts w:ascii="Times New Roman" w:hAnsi="Times New Roman" w:cs="Times New Roman"/>
          <w:sz w:val="24"/>
          <w:szCs w:val="24"/>
        </w:rPr>
      </w:pPr>
    </w:p>
    <w:p w14:paraId="445B2554" w14:textId="77777777" w:rsidR="001D2F9A" w:rsidRPr="00B92BB8" w:rsidRDefault="001D2F9A" w:rsidP="00AD51D0">
      <w:pPr>
        <w:spacing w:after="0" w:line="360" w:lineRule="auto"/>
        <w:rPr>
          <w:rFonts w:ascii="Times New Roman" w:hAnsi="Times New Roman" w:cs="Times New Roman"/>
          <w:sz w:val="24"/>
          <w:szCs w:val="24"/>
        </w:rPr>
      </w:pPr>
    </w:p>
    <w:p w14:paraId="77B3EACB" w14:textId="2FB02209" w:rsidR="001D2F9A" w:rsidRPr="00B92BB8" w:rsidRDefault="0082291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MANYAME RURAL DISTRICT COUNCIL</w:t>
      </w:r>
    </w:p>
    <w:p w14:paraId="4C43616F" w14:textId="0E70C47B"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Issued in terms of </w:t>
      </w:r>
      <w:r w:rsidR="00BB74B0" w:rsidRPr="00B92BB8">
        <w:rPr>
          <w:rFonts w:ascii="Times New Roman" w:hAnsi="Times New Roman" w:cs="Times New Roman"/>
          <w:sz w:val="24"/>
          <w:szCs w:val="24"/>
        </w:rPr>
        <w:t xml:space="preserve">Manyame Rural District Council </w:t>
      </w:r>
      <w:r w:rsidRPr="00B92BB8">
        <w:rPr>
          <w:rFonts w:ascii="Times New Roman" w:hAnsi="Times New Roman" w:cs="Times New Roman"/>
          <w:sz w:val="24"/>
          <w:szCs w:val="24"/>
        </w:rPr>
        <w:t>(Licensed Premises)</w:t>
      </w:r>
    </w:p>
    <w:p w14:paraId="4FFDCA8C"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By-laws,</w:t>
      </w:r>
    </w:p>
    <w:p w14:paraId="565033ED"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Type of licence:………………………………………………………………Fee:………………………………………………………………</w:t>
      </w:r>
    </w:p>
    <w:p w14:paraId="5DE4E77C"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Licence:………………………………………………………………………….Other details:……………………………………………….</w:t>
      </w:r>
    </w:p>
    <w:p w14:paraId="31915877"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Address of licensed premises:………………………………………………………………………………………………………………</w:t>
      </w:r>
    </w:p>
    <w:p w14:paraId="2FFB8D98"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6073DB2E"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Council health approval reference and date:……………………………………………………………………………………...</w:t>
      </w:r>
    </w:p>
    <w:p w14:paraId="57AC612E"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0B190A04"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w:t>
      </w:r>
    </w:p>
    <w:p w14:paraId="5AA1E8EF"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Not transferable unless previously suspended.</w:t>
      </w:r>
    </w:p>
    <w:p w14:paraId="1071FC7B" w14:textId="77777777" w:rsidR="001D2F9A"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                                                                              Valid to the 31</w:t>
      </w:r>
      <w:r w:rsidRPr="00B92BB8">
        <w:rPr>
          <w:rFonts w:ascii="Times New Roman" w:hAnsi="Times New Roman" w:cs="Times New Roman"/>
          <w:sz w:val="24"/>
          <w:szCs w:val="24"/>
          <w:vertAlign w:val="superscript"/>
        </w:rPr>
        <w:t>st</w:t>
      </w:r>
      <w:r w:rsidRPr="00B92BB8">
        <w:rPr>
          <w:rFonts w:ascii="Times New Roman" w:hAnsi="Times New Roman" w:cs="Times New Roman"/>
          <w:sz w:val="24"/>
          <w:szCs w:val="24"/>
        </w:rPr>
        <w:t xml:space="preserve"> December 20……………………………………….</w:t>
      </w:r>
    </w:p>
    <w:p w14:paraId="7FEFC47C" w14:textId="693322FA" w:rsidR="00345AD6" w:rsidRPr="00B92BB8" w:rsidRDefault="001D2F9A"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 xml:space="preserve">This is to notify </w:t>
      </w:r>
      <w:r w:rsidR="00345AD6" w:rsidRPr="00B92BB8">
        <w:rPr>
          <w:rFonts w:ascii="Times New Roman" w:hAnsi="Times New Roman" w:cs="Times New Roman"/>
          <w:sz w:val="24"/>
          <w:szCs w:val="24"/>
        </w:rPr>
        <w:t xml:space="preserve">that the </w:t>
      </w:r>
      <w:r w:rsidR="00BB74B0" w:rsidRPr="00B92BB8">
        <w:rPr>
          <w:rFonts w:ascii="Times New Roman" w:hAnsi="Times New Roman" w:cs="Times New Roman"/>
          <w:sz w:val="24"/>
          <w:szCs w:val="24"/>
        </w:rPr>
        <w:t xml:space="preserve">Manyame Rural District Council </w:t>
      </w:r>
      <w:r w:rsidR="00345AD6" w:rsidRPr="00B92BB8">
        <w:rPr>
          <w:rFonts w:ascii="Times New Roman" w:hAnsi="Times New Roman" w:cs="Times New Roman"/>
          <w:sz w:val="24"/>
          <w:szCs w:val="24"/>
        </w:rPr>
        <w:t>has approved the issue of this licence.</w:t>
      </w:r>
    </w:p>
    <w:p w14:paraId="2C51C607" w14:textId="77777777" w:rsidR="00345AD6" w:rsidRPr="00B92BB8" w:rsidRDefault="00345AD6"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This document does not represent a valid licence unless the correct fee has been paid and it an official receipt.</w:t>
      </w:r>
    </w:p>
    <w:p w14:paraId="5826D37B" w14:textId="77777777" w:rsidR="00345AD6" w:rsidRPr="00B92BB8" w:rsidRDefault="00345AD6"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t>Date:…………………………………………………………………………………………………………………………………………………</w:t>
      </w:r>
    </w:p>
    <w:p w14:paraId="648C06D3" w14:textId="77777777" w:rsidR="001D2F9A" w:rsidRPr="00B92BB8" w:rsidRDefault="00345AD6" w:rsidP="00AD51D0">
      <w:pPr>
        <w:spacing w:after="0" w:line="360" w:lineRule="auto"/>
        <w:rPr>
          <w:rFonts w:ascii="Times New Roman" w:hAnsi="Times New Roman" w:cs="Times New Roman"/>
          <w:sz w:val="24"/>
          <w:szCs w:val="24"/>
        </w:rPr>
      </w:pPr>
      <w:r w:rsidRPr="00B92BB8">
        <w:rPr>
          <w:rFonts w:ascii="Times New Roman" w:hAnsi="Times New Roman" w:cs="Times New Roman"/>
          <w:sz w:val="24"/>
          <w:szCs w:val="24"/>
        </w:rPr>
        <w:lastRenderedPageBreak/>
        <w:t>Council Treasurer’s signature:…………………………………………………………………………………………………………………………………………..</w:t>
      </w:r>
    </w:p>
    <w:p w14:paraId="6AEEB121" w14:textId="77777777" w:rsidR="001D2F9A" w:rsidRPr="00B92BB8" w:rsidRDefault="001D2F9A" w:rsidP="00AD51D0">
      <w:pPr>
        <w:spacing w:after="0" w:line="360" w:lineRule="auto"/>
        <w:rPr>
          <w:rFonts w:ascii="Times New Roman" w:hAnsi="Times New Roman" w:cs="Times New Roman"/>
          <w:sz w:val="24"/>
          <w:szCs w:val="24"/>
        </w:rPr>
      </w:pPr>
    </w:p>
    <w:p w14:paraId="620E2F14" w14:textId="77777777" w:rsidR="00AC3D67" w:rsidRPr="00B92BB8" w:rsidRDefault="00AC3D67" w:rsidP="00AD51D0">
      <w:pPr>
        <w:spacing w:after="0" w:line="360" w:lineRule="auto"/>
        <w:rPr>
          <w:rFonts w:ascii="Times New Roman" w:hAnsi="Times New Roman" w:cs="Times New Roman"/>
          <w:sz w:val="24"/>
          <w:szCs w:val="24"/>
        </w:rPr>
      </w:pPr>
    </w:p>
    <w:p w14:paraId="55310847" w14:textId="77777777" w:rsidR="007A17A8" w:rsidRPr="00B92BB8" w:rsidRDefault="007A17A8" w:rsidP="00AD51D0">
      <w:pPr>
        <w:spacing w:after="0" w:line="360" w:lineRule="auto"/>
        <w:rPr>
          <w:rFonts w:ascii="Times New Roman" w:hAnsi="Times New Roman" w:cs="Times New Roman"/>
          <w:sz w:val="24"/>
          <w:szCs w:val="24"/>
        </w:rPr>
      </w:pPr>
    </w:p>
    <w:p w14:paraId="551768DA" w14:textId="77777777" w:rsidR="007A17A8" w:rsidRPr="00B92BB8" w:rsidRDefault="007A17A8" w:rsidP="00AD51D0">
      <w:pPr>
        <w:spacing w:after="0" w:line="360" w:lineRule="auto"/>
        <w:rPr>
          <w:rFonts w:ascii="Times New Roman" w:hAnsi="Times New Roman" w:cs="Times New Roman"/>
          <w:sz w:val="24"/>
          <w:szCs w:val="24"/>
        </w:rPr>
      </w:pPr>
    </w:p>
    <w:p w14:paraId="7E1E63F5" w14:textId="77777777" w:rsidR="007A17A8" w:rsidRPr="00B92BB8" w:rsidRDefault="007A17A8" w:rsidP="00AD51D0">
      <w:pPr>
        <w:spacing w:after="0" w:line="360" w:lineRule="auto"/>
        <w:rPr>
          <w:rFonts w:ascii="Times New Roman" w:hAnsi="Times New Roman" w:cs="Times New Roman"/>
          <w:sz w:val="24"/>
          <w:szCs w:val="24"/>
        </w:rPr>
      </w:pPr>
    </w:p>
    <w:p w14:paraId="6EEDBC5D" w14:textId="77777777" w:rsidR="00683A2D" w:rsidRPr="00B92BB8" w:rsidRDefault="00683A2D" w:rsidP="00AD51D0">
      <w:pPr>
        <w:spacing w:after="0" w:line="360" w:lineRule="auto"/>
        <w:rPr>
          <w:rFonts w:ascii="Times New Roman" w:hAnsi="Times New Roman" w:cs="Times New Roman"/>
          <w:sz w:val="24"/>
          <w:szCs w:val="24"/>
        </w:rPr>
      </w:pPr>
    </w:p>
    <w:sectPr w:rsidR="00683A2D" w:rsidRPr="00B92BB8" w:rsidSect="000C082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58926" w14:textId="77777777" w:rsidR="00C71892" w:rsidRDefault="00C71892" w:rsidP="009B7D91">
      <w:pPr>
        <w:spacing w:after="0" w:line="240" w:lineRule="auto"/>
      </w:pPr>
      <w:r>
        <w:separator/>
      </w:r>
    </w:p>
  </w:endnote>
  <w:endnote w:type="continuationSeparator" w:id="0">
    <w:p w14:paraId="7F519D82" w14:textId="77777777" w:rsidR="00C71892" w:rsidRDefault="00C71892" w:rsidP="009B7D91">
      <w:pPr>
        <w:spacing w:after="0" w:line="240" w:lineRule="auto"/>
      </w:pPr>
      <w:r>
        <w:continuationSeparator/>
      </w:r>
    </w:p>
  </w:endnote>
  <w:endnote w:type="continuationNotice" w:id="1">
    <w:p w14:paraId="24EC8D55" w14:textId="77777777" w:rsidR="00C71892" w:rsidRDefault="00C71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DAFFF" w14:textId="77777777" w:rsidR="00B92BB8" w:rsidRDefault="00B92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F92DB" w14:textId="77777777" w:rsidR="00C71892" w:rsidRDefault="00C71892" w:rsidP="009B7D91">
      <w:pPr>
        <w:spacing w:after="0" w:line="240" w:lineRule="auto"/>
      </w:pPr>
      <w:r>
        <w:separator/>
      </w:r>
    </w:p>
  </w:footnote>
  <w:footnote w:type="continuationSeparator" w:id="0">
    <w:p w14:paraId="79C7ED5E" w14:textId="77777777" w:rsidR="00C71892" w:rsidRDefault="00C71892" w:rsidP="009B7D91">
      <w:pPr>
        <w:spacing w:after="0" w:line="240" w:lineRule="auto"/>
      </w:pPr>
      <w:r>
        <w:continuationSeparator/>
      </w:r>
    </w:p>
  </w:footnote>
  <w:footnote w:type="continuationNotice" w:id="1">
    <w:p w14:paraId="04891D0D" w14:textId="77777777" w:rsidR="00C71892" w:rsidRDefault="00C718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85D36" w14:textId="77777777" w:rsidR="00B92BB8" w:rsidRDefault="00B92B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6014"/>
    <w:multiLevelType w:val="hybridMultilevel"/>
    <w:tmpl w:val="6F463F1A"/>
    <w:lvl w:ilvl="0" w:tplc="4D587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F31B8"/>
    <w:multiLevelType w:val="hybridMultilevel"/>
    <w:tmpl w:val="20B07A0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7DF15BA"/>
    <w:multiLevelType w:val="hybridMultilevel"/>
    <w:tmpl w:val="4DCE2C00"/>
    <w:lvl w:ilvl="0" w:tplc="04090013">
      <w:start w:val="1"/>
      <w:numFmt w:val="upperRoman"/>
      <w:lvlText w:val="%1."/>
      <w:lvlJc w:val="right"/>
      <w:pPr>
        <w:ind w:left="1770" w:hanging="360"/>
      </w:p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3" w15:restartNumberingAfterBreak="0">
    <w:nsid w:val="090537F5"/>
    <w:multiLevelType w:val="hybridMultilevel"/>
    <w:tmpl w:val="E8FA4B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E47BD"/>
    <w:multiLevelType w:val="hybridMultilevel"/>
    <w:tmpl w:val="31F051CA"/>
    <w:lvl w:ilvl="0" w:tplc="4D587FF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107D4465"/>
    <w:multiLevelType w:val="hybridMultilevel"/>
    <w:tmpl w:val="3E0495A2"/>
    <w:lvl w:ilvl="0" w:tplc="05EEBAE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7803EDD"/>
    <w:multiLevelType w:val="hybridMultilevel"/>
    <w:tmpl w:val="CB422C5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18801BA8"/>
    <w:multiLevelType w:val="hybridMultilevel"/>
    <w:tmpl w:val="58B4671A"/>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1AAE2F84"/>
    <w:multiLevelType w:val="hybridMultilevel"/>
    <w:tmpl w:val="FFFFFFFF"/>
    <w:lvl w:ilvl="0" w:tplc="5100C5F2">
      <w:start w:val="1"/>
      <w:numFmt w:val="decimal"/>
      <w:lvlText w:val="(%1)"/>
      <w:lvlJc w:val="left"/>
      <w:pPr>
        <w:ind w:left="11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1" w:tplc="6248C72E">
      <w:start w:val="1"/>
      <w:numFmt w:val="lowerLetter"/>
      <w:lvlText w:val="%2"/>
      <w:lvlJc w:val="left"/>
      <w:pPr>
        <w:ind w:left="169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2" w:tplc="C484AF6E">
      <w:start w:val="1"/>
      <w:numFmt w:val="lowerRoman"/>
      <w:lvlText w:val="%3"/>
      <w:lvlJc w:val="left"/>
      <w:pPr>
        <w:ind w:left="241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3" w:tplc="93DC03AE">
      <w:start w:val="1"/>
      <w:numFmt w:val="decimal"/>
      <w:lvlText w:val="%4"/>
      <w:lvlJc w:val="left"/>
      <w:pPr>
        <w:ind w:left="31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4" w:tplc="7252504E">
      <w:start w:val="1"/>
      <w:numFmt w:val="lowerLetter"/>
      <w:lvlText w:val="%5"/>
      <w:lvlJc w:val="left"/>
      <w:pPr>
        <w:ind w:left="38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5" w:tplc="4DE0E9C2">
      <w:start w:val="1"/>
      <w:numFmt w:val="lowerRoman"/>
      <w:lvlText w:val="%6"/>
      <w:lvlJc w:val="left"/>
      <w:pPr>
        <w:ind w:left="457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6" w:tplc="37F63726">
      <w:start w:val="1"/>
      <w:numFmt w:val="decimal"/>
      <w:lvlText w:val="%7"/>
      <w:lvlJc w:val="left"/>
      <w:pPr>
        <w:ind w:left="529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7" w:tplc="25C087D0">
      <w:start w:val="1"/>
      <w:numFmt w:val="lowerLetter"/>
      <w:lvlText w:val="%8"/>
      <w:lvlJc w:val="left"/>
      <w:pPr>
        <w:ind w:left="601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8" w:tplc="E0E8E762">
      <w:start w:val="1"/>
      <w:numFmt w:val="lowerRoman"/>
      <w:lvlText w:val="%9"/>
      <w:lvlJc w:val="left"/>
      <w:pPr>
        <w:ind w:left="67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D7A125D"/>
    <w:multiLevelType w:val="hybridMultilevel"/>
    <w:tmpl w:val="7A86F4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4C7C12"/>
    <w:multiLevelType w:val="hybridMultilevel"/>
    <w:tmpl w:val="1CEAA01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832538"/>
    <w:multiLevelType w:val="hybridMultilevel"/>
    <w:tmpl w:val="FF808E6C"/>
    <w:lvl w:ilvl="0" w:tplc="04090011">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2" w15:restartNumberingAfterBreak="0">
    <w:nsid w:val="24225581"/>
    <w:multiLevelType w:val="hybridMultilevel"/>
    <w:tmpl w:val="EE560626"/>
    <w:lvl w:ilvl="0" w:tplc="4D587FFA">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28020361"/>
    <w:multiLevelType w:val="hybridMultilevel"/>
    <w:tmpl w:val="912A659C"/>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 w15:restartNumberingAfterBreak="0">
    <w:nsid w:val="280574AE"/>
    <w:multiLevelType w:val="hybridMultilevel"/>
    <w:tmpl w:val="F0D83FE0"/>
    <w:lvl w:ilvl="0" w:tplc="4D587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46487"/>
    <w:multiLevelType w:val="hybridMultilevel"/>
    <w:tmpl w:val="CEE02630"/>
    <w:lvl w:ilvl="0" w:tplc="4D587F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9E73707"/>
    <w:multiLevelType w:val="hybridMultilevel"/>
    <w:tmpl w:val="7CC03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A1E60"/>
    <w:multiLevelType w:val="hybridMultilevel"/>
    <w:tmpl w:val="E77055E0"/>
    <w:lvl w:ilvl="0" w:tplc="4D587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96DFE"/>
    <w:multiLevelType w:val="hybridMultilevel"/>
    <w:tmpl w:val="71F40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477CCF"/>
    <w:multiLevelType w:val="hybridMultilevel"/>
    <w:tmpl w:val="DF22D83A"/>
    <w:lvl w:ilvl="0" w:tplc="4D587FFA">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3A645933"/>
    <w:multiLevelType w:val="hybridMultilevel"/>
    <w:tmpl w:val="92868D0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5B2404"/>
    <w:multiLevelType w:val="hybridMultilevel"/>
    <w:tmpl w:val="D0B675F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0801DF9"/>
    <w:multiLevelType w:val="hybridMultilevel"/>
    <w:tmpl w:val="34EC99EC"/>
    <w:lvl w:ilvl="0" w:tplc="4C608628">
      <w:start w:val="1"/>
      <w:numFmt w:val="lowerLetter"/>
      <w:lvlText w:val="(%1)"/>
      <w:lvlJc w:val="left"/>
      <w:pPr>
        <w:ind w:left="1516" w:hanging="360"/>
      </w:pPr>
      <w:rPr>
        <w:rFonts w:hint="default"/>
        <w:color w:val="auto"/>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3" w15:restartNumberingAfterBreak="0">
    <w:nsid w:val="425C045A"/>
    <w:multiLevelType w:val="hybridMultilevel"/>
    <w:tmpl w:val="2ED88306"/>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611416F"/>
    <w:multiLevelType w:val="hybridMultilevel"/>
    <w:tmpl w:val="F5F2D5B4"/>
    <w:lvl w:ilvl="0" w:tplc="4D587FFA">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46E76015"/>
    <w:multiLevelType w:val="hybridMultilevel"/>
    <w:tmpl w:val="CB3652E2"/>
    <w:lvl w:ilvl="0" w:tplc="6D7CBEC2">
      <w:start w:val="4"/>
      <w:numFmt w:val="decimal"/>
      <w:lvlText w:val="%1."/>
      <w:lvlJc w:val="left"/>
      <w:pPr>
        <w:ind w:left="396" w:hanging="216"/>
        <w:jc w:val="right"/>
      </w:pPr>
      <w:rPr>
        <w:rFonts w:hint="default"/>
        <w:w w:val="108"/>
      </w:rPr>
    </w:lvl>
    <w:lvl w:ilvl="1" w:tplc="0584F11E">
      <w:start w:val="1"/>
      <w:numFmt w:val="lowerLetter"/>
      <w:lvlText w:val="(%2)"/>
      <w:lvlJc w:val="left"/>
      <w:pPr>
        <w:ind w:left="2003" w:hanging="287"/>
        <w:jc w:val="right"/>
      </w:pPr>
      <w:rPr>
        <w:rFonts w:hint="default"/>
        <w:spacing w:val="-1"/>
        <w:w w:val="110"/>
      </w:rPr>
    </w:lvl>
    <w:lvl w:ilvl="2" w:tplc="75D025AC">
      <w:start w:val="2"/>
      <w:numFmt w:val="decimal"/>
      <w:lvlText w:val="(%3)"/>
      <w:lvlJc w:val="left"/>
      <w:pPr>
        <w:ind w:left="2755" w:hanging="287"/>
      </w:pPr>
      <w:rPr>
        <w:rFonts w:hint="default"/>
        <w:w w:val="110"/>
      </w:rPr>
    </w:lvl>
    <w:lvl w:ilvl="3" w:tplc="30327372">
      <w:numFmt w:val="bullet"/>
      <w:lvlText w:val="•"/>
      <w:lvlJc w:val="left"/>
      <w:pPr>
        <w:ind w:left="3511" w:hanging="287"/>
      </w:pPr>
      <w:rPr>
        <w:rFonts w:hint="default"/>
      </w:rPr>
    </w:lvl>
    <w:lvl w:ilvl="4" w:tplc="516AC79C">
      <w:numFmt w:val="bullet"/>
      <w:lvlText w:val="•"/>
      <w:lvlJc w:val="left"/>
      <w:pPr>
        <w:ind w:left="4266" w:hanging="287"/>
      </w:pPr>
      <w:rPr>
        <w:rFonts w:hint="default"/>
      </w:rPr>
    </w:lvl>
    <w:lvl w:ilvl="5" w:tplc="260A966E">
      <w:numFmt w:val="bullet"/>
      <w:lvlText w:val="•"/>
      <w:lvlJc w:val="left"/>
      <w:pPr>
        <w:ind w:left="5022" w:hanging="287"/>
      </w:pPr>
      <w:rPr>
        <w:rFonts w:hint="default"/>
      </w:rPr>
    </w:lvl>
    <w:lvl w:ilvl="6" w:tplc="7892EC80">
      <w:numFmt w:val="bullet"/>
      <w:lvlText w:val="•"/>
      <w:lvlJc w:val="left"/>
      <w:pPr>
        <w:ind w:left="5777" w:hanging="287"/>
      </w:pPr>
      <w:rPr>
        <w:rFonts w:hint="default"/>
      </w:rPr>
    </w:lvl>
    <w:lvl w:ilvl="7" w:tplc="953466DA">
      <w:numFmt w:val="bullet"/>
      <w:lvlText w:val="•"/>
      <w:lvlJc w:val="left"/>
      <w:pPr>
        <w:ind w:left="6533" w:hanging="287"/>
      </w:pPr>
      <w:rPr>
        <w:rFonts w:hint="default"/>
      </w:rPr>
    </w:lvl>
    <w:lvl w:ilvl="8" w:tplc="1C1A5586">
      <w:numFmt w:val="bullet"/>
      <w:lvlText w:val="•"/>
      <w:lvlJc w:val="left"/>
      <w:pPr>
        <w:ind w:left="7288" w:hanging="287"/>
      </w:pPr>
      <w:rPr>
        <w:rFonts w:hint="default"/>
      </w:rPr>
    </w:lvl>
  </w:abstractNum>
  <w:abstractNum w:abstractNumId="26" w15:restartNumberingAfterBreak="0">
    <w:nsid w:val="473454B4"/>
    <w:multiLevelType w:val="hybridMultilevel"/>
    <w:tmpl w:val="9AB46DD6"/>
    <w:lvl w:ilvl="0" w:tplc="04090011">
      <w:start w:val="1"/>
      <w:numFmt w:val="decimal"/>
      <w:lvlText w:val="%1)"/>
      <w:lvlJc w:val="left"/>
      <w:pPr>
        <w:ind w:left="915" w:hanging="360"/>
      </w:p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7" w15:restartNumberingAfterBreak="0">
    <w:nsid w:val="4D632783"/>
    <w:multiLevelType w:val="hybridMultilevel"/>
    <w:tmpl w:val="A4141980"/>
    <w:lvl w:ilvl="0" w:tplc="65A25E9A">
      <w:start w:val="1"/>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8" w15:restartNumberingAfterBreak="0">
    <w:nsid w:val="52426850"/>
    <w:multiLevelType w:val="hybridMultilevel"/>
    <w:tmpl w:val="FFFFFFFF"/>
    <w:lvl w:ilvl="0" w:tplc="3BF23286">
      <w:start w:val="1"/>
      <w:numFmt w:val="lowerLetter"/>
      <w:lvlText w:val="(%1)"/>
      <w:lvlJc w:val="left"/>
      <w:pPr>
        <w:ind w:left="1681"/>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1" w:tplc="B5C86D3C">
      <w:start w:val="1"/>
      <w:numFmt w:val="lowerLetter"/>
      <w:lvlText w:val="%2"/>
      <w:lvlJc w:val="left"/>
      <w:pPr>
        <w:ind w:left="22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2" w:tplc="1A50E16C">
      <w:start w:val="1"/>
      <w:numFmt w:val="lowerRoman"/>
      <w:lvlText w:val="%3"/>
      <w:lvlJc w:val="left"/>
      <w:pPr>
        <w:ind w:left="29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3" w:tplc="9E966A48">
      <w:start w:val="1"/>
      <w:numFmt w:val="decimal"/>
      <w:lvlText w:val="%4"/>
      <w:lvlJc w:val="left"/>
      <w:pPr>
        <w:ind w:left="367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4" w:tplc="A8B00868">
      <w:start w:val="1"/>
      <w:numFmt w:val="lowerLetter"/>
      <w:lvlText w:val="%5"/>
      <w:lvlJc w:val="left"/>
      <w:pPr>
        <w:ind w:left="439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5" w:tplc="C13CA810">
      <w:start w:val="1"/>
      <w:numFmt w:val="lowerRoman"/>
      <w:lvlText w:val="%6"/>
      <w:lvlJc w:val="left"/>
      <w:pPr>
        <w:ind w:left="511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6" w:tplc="E15C2050">
      <w:start w:val="1"/>
      <w:numFmt w:val="decimal"/>
      <w:lvlText w:val="%7"/>
      <w:lvlJc w:val="left"/>
      <w:pPr>
        <w:ind w:left="58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7" w:tplc="22F0A84E">
      <w:start w:val="1"/>
      <w:numFmt w:val="lowerLetter"/>
      <w:lvlText w:val="%8"/>
      <w:lvlJc w:val="left"/>
      <w:pPr>
        <w:ind w:left="65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8" w:tplc="39C482D8">
      <w:start w:val="1"/>
      <w:numFmt w:val="lowerRoman"/>
      <w:lvlText w:val="%9"/>
      <w:lvlJc w:val="left"/>
      <w:pPr>
        <w:ind w:left="727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5E51210B"/>
    <w:multiLevelType w:val="hybridMultilevel"/>
    <w:tmpl w:val="0C22B4F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530" w:hanging="180"/>
      </w:pPr>
    </w:lvl>
    <w:lvl w:ilvl="3" w:tplc="D346E3D6">
      <w:start w:val="1"/>
      <w:numFmt w:val="lowerLetter"/>
      <w:lvlText w:val="(%4)"/>
      <w:lvlJc w:val="left"/>
      <w:pPr>
        <w:ind w:left="2880" w:hanging="360"/>
      </w:pPr>
      <w:rPr>
        <w:rFonts w:eastAsia="Times New Roman" w:hint="default"/>
        <w:i w:val="0"/>
        <w:color w:val="FF000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D60A61"/>
    <w:multiLevelType w:val="hybridMultilevel"/>
    <w:tmpl w:val="C0D67F76"/>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63C125E8"/>
    <w:multiLevelType w:val="hybridMultilevel"/>
    <w:tmpl w:val="A09E58A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445E7"/>
    <w:multiLevelType w:val="hybridMultilevel"/>
    <w:tmpl w:val="E97E29C6"/>
    <w:lvl w:ilvl="0" w:tplc="4D587F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9815A40"/>
    <w:multiLevelType w:val="hybridMultilevel"/>
    <w:tmpl w:val="083A1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EF0EE7"/>
    <w:multiLevelType w:val="hybridMultilevel"/>
    <w:tmpl w:val="B5F2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88732A"/>
    <w:multiLevelType w:val="hybridMultilevel"/>
    <w:tmpl w:val="AA983B4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733778"/>
    <w:multiLevelType w:val="hybridMultilevel"/>
    <w:tmpl w:val="85581DEA"/>
    <w:lvl w:ilvl="0" w:tplc="4B9AC9AC">
      <w:start w:val="1"/>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741DB"/>
    <w:multiLevelType w:val="hybridMultilevel"/>
    <w:tmpl w:val="48CABB48"/>
    <w:lvl w:ilvl="0" w:tplc="75D025AC">
      <w:start w:val="2"/>
      <w:numFmt w:val="decimal"/>
      <w:lvlText w:val="(%1)"/>
      <w:lvlJc w:val="left"/>
      <w:pPr>
        <w:ind w:left="1386" w:hanging="216"/>
        <w:jc w:val="right"/>
      </w:pPr>
      <w:rPr>
        <w:rFonts w:hint="default"/>
        <w:w w:val="110"/>
      </w:rPr>
    </w:lvl>
    <w:lvl w:ilvl="1" w:tplc="8C7ACD9E">
      <w:start w:val="2"/>
      <w:numFmt w:val="decimal"/>
      <w:lvlText w:val="(%2)"/>
      <w:lvlJc w:val="left"/>
      <w:pPr>
        <w:ind w:left="2360" w:hanging="287"/>
        <w:jc w:val="right"/>
      </w:pPr>
      <w:rPr>
        <w:rFonts w:hint="default"/>
        <w:spacing w:val="-1"/>
        <w:w w:val="106"/>
      </w:rPr>
    </w:lvl>
    <w:lvl w:ilvl="2" w:tplc="CC8A6CE6">
      <w:numFmt w:val="bullet"/>
      <w:lvlText w:val="•"/>
      <w:lvlJc w:val="left"/>
      <w:pPr>
        <w:ind w:left="3112" w:hanging="287"/>
      </w:pPr>
      <w:rPr>
        <w:rFonts w:hint="default"/>
      </w:rPr>
    </w:lvl>
    <w:lvl w:ilvl="3" w:tplc="30327372">
      <w:numFmt w:val="bullet"/>
      <w:lvlText w:val="•"/>
      <w:lvlJc w:val="left"/>
      <w:pPr>
        <w:ind w:left="3868" w:hanging="287"/>
      </w:pPr>
      <w:rPr>
        <w:rFonts w:hint="default"/>
      </w:rPr>
    </w:lvl>
    <w:lvl w:ilvl="4" w:tplc="516AC79C">
      <w:numFmt w:val="bullet"/>
      <w:lvlText w:val="•"/>
      <w:lvlJc w:val="left"/>
      <w:pPr>
        <w:ind w:left="4623" w:hanging="287"/>
      </w:pPr>
      <w:rPr>
        <w:rFonts w:hint="default"/>
      </w:rPr>
    </w:lvl>
    <w:lvl w:ilvl="5" w:tplc="260A966E">
      <w:numFmt w:val="bullet"/>
      <w:lvlText w:val="•"/>
      <w:lvlJc w:val="left"/>
      <w:pPr>
        <w:ind w:left="5379" w:hanging="287"/>
      </w:pPr>
      <w:rPr>
        <w:rFonts w:hint="default"/>
      </w:rPr>
    </w:lvl>
    <w:lvl w:ilvl="6" w:tplc="7892EC80">
      <w:numFmt w:val="bullet"/>
      <w:lvlText w:val="•"/>
      <w:lvlJc w:val="left"/>
      <w:pPr>
        <w:ind w:left="6134" w:hanging="287"/>
      </w:pPr>
      <w:rPr>
        <w:rFonts w:hint="default"/>
      </w:rPr>
    </w:lvl>
    <w:lvl w:ilvl="7" w:tplc="953466DA">
      <w:numFmt w:val="bullet"/>
      <w:lvlText w:val="•"/>
      <w:lvlJc w:val="left"/>
      <w:pPr>
        <w:ind w:left="6890" w:hanging="287"/>
      </w:pPr>
      <w:rPr>
        <w:rFonts w:hint="default"/>
      </w:rPr>
    </w:lvl>
    <w:lvl w:ilvl="8" w:tplc="1C1A5586">
      <w:numFmt w:val="bullet"/>
      <w:lvlText w:val="•"/>
      <w:lvlJc w:val="left"/>
      <w:pPr>
        <w:ind w:left="7645" w:hanging="287"/>
      </w:pPr>
      <w:rPr>
        <w:rFonts w:hint="default"/>
      </w:rPr>
    </w:lvl>
  </w:abstractNum>
  <w:abstractNum w:abstractNumId="38" w15:restartNumberingAfterBreak="0">
    <w:nsid w:val="75E92DF5"/>
    <w:multiLevelType w:val="hybridMultilevel"/>
    <w:tmpl w:val="FFFFFFFF"/>
    <w:lvl w:ilvl="0" w:tplc="BA003282">
      <w:start w:val="1"/>
      <w:numFmt w:val="lowerLetter"/>
      <w:lvlText w:val="(%1)"/>
      <w:lvlJc w:val="left"/>
      <w:pPr>
        <w:ind w:left="11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1" w:tplc="33048CF2">
      <w:start w:val="1"/>
      <w:numFmt w:val="lowerRoman"/>
      <w:lvlText w:val="(%2)"/>
      <w:lvlJc w:val="left"/>
      <w:pPr>
        <w:ind w:left="1681"/>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2" w:tplc="A7EEECA8">
      <w:start w:val="1"/>
      <w:numFmt w:val="lowerRoman"/>
      <w:lvlText w:val="%3"/>
      <w:lvlJc w:val="left"/>
      <w:pPr>
        <w:ind w:left="22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3" w:tplc="880E13D8">
      <w:start w:val="1"/>
      <w:numFmt w:val="decimal"/>
      <w:lvlText w:val="%4"/>
      <w:lvlJc w:val="left"/>
      <w:pPr>
        <w:ind w:left="29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4" w:tplc="87F8CD58">
      <w:start w:val="1"/>
      <w:numFmt w:val="lowerLetter"/>
      <w:lvlText w:val="%5"/>
      <w:lvlJc w:val="left"/>
      <w:pPr>
        <w:ind w:left="367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5" w:tplc="35660C3C">
      <w:start w:val="1"/>
      <w:numFmt w:val="lowerRoman"/>
      <w:lvlText w:val="%6"/>
      <w:lvlJc w:val="left"/>
      <w:pPr>
        <w:ind w:left="439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6" w:tplc="A53C7C62">
      <w:start w:val="1"/>
      <w:numFmt w:val="decimal"/>
      <w:lvlText w:val="%7"/>
      <w:lvlJc w:val="left"/>
      <w:pPr>
        <w:ind w:left="511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7" w:tplc="5778233A">
      <w:start w:val="1"/>
      <w:numFmt w:val="lowerLetter"/>
      <w:lvlText w:val="%8"/>
      <w:lvlJc w:val="left"/>
      <w:pPr>
        <w:ind w:left="583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lvl w:ilvl="8" w:tplc="E91091C4">
      <w:start w:val="1"/>
      <w:numFmt w:val="lowerRoman"/>
      <w:lvlText w:val="%9"/>
      <w:lvlJc w:val="left"/>
      <w:pPr>
        <w:ind w:left="6556"/>
      </w:pPr>
      <w:rPr>
        <w:rFonts w:ascii="PT Serif" w:eastAsia="PT Serif" w:hAnsi="PT Serif" w:cs="PT Serif"/>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3C35B0"/>
    <w:multiLevelType w:val="hybridMultilevel"/>
    <w:tmpl w:val="9BFC8BEA"/>
    <w:lvl w:ilvl="0" w:tplc="4D587FFA">
      <w:start w:val="1"/>
      <w:numFmt w:val="lowerLetter"/>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40" w15:restartNumberingAfterBreak="0">
    <w:nsid w:val="79BC038A"/>
    <w:multiLevelType w:val="hybridMultilevel"/>
    <w:tmpl w:val="D33A050A"/>
    <w:lvl w:ilvl="0" w:tplc="0409001B">
      <w:start w:val="1"/>
      <w:numFmt w:val="low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15:restartNumberingAfterBreak="0">
    <w:nsid w:val="7BE37FE0"/>
    <w:multiLevelType w:val="hybridMultilevel"/>
    <w:tmpl w:val="07606408"/>
    <w:lvl w:ilvl="0" w:tplc="0409001B">
      <w:start w:val="1"/>
      <w:numFmt w:val="lowerRoman"/>
      <w:lvlText w:val="%1."/>
      <w:lvlJc w:val="right"/>
      <w:pPr>
        <w:ind w:left="2760" w:hanging="360"/>
      </w:pPr>
    </w:lvl>
    <w:lvl w:ilvl="1" w:tplc="04090019" w:tentative="1">
      <w:start w:val="1"/>
      <w:numFmt w:val="lowerLetter"/>
      <w:lvlText w:val="%2."/>
      <w:lvlJc w:val="left"/>
      <w:pPr>
        <w:ind w:left="3480" w:hanging="360"/>
      </w:pPr>
    </w:lvl>
    <w:lvl w:ilvl="2" w:tplc="0409001B" w:tentative="1">
      <w:start w:val="1"/>
      <w:numFmt w:val="lowerRoman"/>
      <w:lvlText w:val="%3."/>
      <w:lvlJc w:val="right"/>
      <w:pPr>
        <w:ind w:left="4200" w:hanging="180"/>
      </w:pPr>
    </w:lvl>
    <w:lvl w:ilvl="3" w:tplc="0409000F" w:tentative="1">
      <w:start w:val="1"/>
      <w:numFmt w:val="decimal"/>
      <w:lvlText w:val="%4."/>
      <w:lvlJc w:val="left"/>
      <w:pPr>
        <w:ind w:left="4920" w:hanging="360"/>
      </w:pPr>
    </w:lvl>
    <w:lvl w:ilvl="4" w:tplc="04090019" w:tentative="1">
      <w:start w:val="1"/>
      <w:numFmt w:val="lowerLetter"/>
      <w:lvlText w:val="%5."/>
      <w:lvlJc w:val="left"/>
      <w:pPr>
        <w:ind w:left="5640" w:hanging="360"/>
      </w:pPr>
    </w:lvl>
    <w:lvl w:ilvl="5" w:tplc="0409001B" w:tentative="1">
      <w:start w:val="1"/>
      <w:numFmt w:val="lowerRoman"/>
      <w:lvlText w:val="%6."/>
      <w:lvlJc w:val="right"/>
      <w:pPr>
        <w:ind w:left="6360" w:hanging="180"/>
      </w:pPr>
    </w:lvl>
    <w:lvl w:ilvl="6" w:tplc="0409000F" w:tentative="1">
      <w:start w:val="1"/>
      <w:numFmt w:val="decimal"/>
      <w:lvlText w:val="%7."/>
      <w:lvlJc w:val="left"/>
      <w:pPr>
        <w:ind w:left="7080" w:hanging="360"/>
      </w:pPr>
    </w:lvl>
    <w:lvl w:ilvl="7" w:tplc="04090019" w:tentative="1">
      <w:start w:val="1"/>
      <w:numFmt w:val="lowerLetter"/>
      <w:lvlText w:val="%8."/>
      <w:lvlJc w:val="left"/>
      <w:pPr>
        <w:ind w:left="7800" w:hanging="360"/>
      </w:pPr>
    </w:lvl>
    <w:lvl w:ilvl="8" w:tplc="0409001B" w:tentative="1">
      <w:start w:val="1"/>
      <w:numFmt w:val="lowerRoman"/>
      <w:lvlText w:val="%9."/>
      <w:lvlJc w:val="right"/>
      <w:pPr>
        <w:ind w:left="8520" w:hanging="180"/>
      </w:pPr>
    </w:lvl>
  </w:abstractNum>
  <w:abstractNum w:abstractNumId="42" w15:restartNumberingAfterBreak="0">
    <w:nsid w:val="7C911466"/>
    <w:multiLevelType w:val="hybridMultilevel"/>
    <w:tmpl w:val="663C7BEC"/>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9"/>
  </w:num>
  <w:num w:numId="4">
    <w:abstractNumId w:val="26"/>
  </w:num>
  <w:num w:numId="5">
    <w:abstractNumId w:val="18"/>
  </w:num>
  <w:num w:numId="6">
    <w:abstractNumId w:val="1"/>
  </w:num>
  <w:num w:numId="7">
    <w:abstractNumId w:val="7"/>
  </w:num>
  <w:num w:numId="8">
    <w:abstractNumId w:val="20"/>
  </w:num>
  <w:num w:numId="9">
    <w:abstractNumId w:val="23"/>
  </w:num>
  <w:num w:numId="10">
    <w:abstractNumId w:val="42"/>
  </w:num>
  <w:num w:numId="11">
    <w:abstractNumId w:val="27"/>
  </w:num>
  <w:num w:numId="12">
    <w:abstractNumId w:val="6"/>
  </w:num>
  <w:num w:numId="13">
    <w:abstractNumId w:val="5"/>
  </w:num>
  <w:num w:numId="14">
    <w:abstractNumId w:val="35"/>
  </w:num>
  <w:num w:numId="15">
    <w:abstractNumId w:val="21"/>
  </w:num>
  <w:num w:numId="16">
    <w:abstractNumId w:val="29"/>
  </w:num>
  <w:num w:numId="17">
    <w:abstractNumId w:val="40"/>
  </w:num>
  <w:num w:numId="18">
    <w:abstractNumId w:val="10"/>
  </w:num>
  <w:num w:numId="19">
    <w:abstractNumId w:val="13"/>
  </w:num>
  <w:num w:numId="20">
    <w:abstractNumId w:val="30"/>
  </w:num>
  <w:num w:numId="21">
    <w:abstractNumId w:val="19"/>
  </w:num>
  <w:num w:numId="22">
    <w:abstractNumId w:val="15"/>
  </w:num>
  <w:num w:numId="23">
    <w:abstractNumId w:val="12"/>
  </w:num>
  <w:num w:numId="24">
    <w:abstractNumId w:val="11"/>
  </w:num>
  <w:num w:numId="25">
    <w:abstractNumId w:val="14"/>
  </w:num>
  <w:num w:numId="26">
    <w:abstractNumId w:val="0"/>
  </w:num>
  <w:num w:numId="27">
    <w:abstractNumId w:val="3"/>
  </w:num>
  <w:num w:numId="28">
    <w:abstractNumId w:val="34"/>
  </w:num>
  <w:num w:numId="29">
    <w:abstractNumId w:val="17"/>
  </w:num>
  <w:num w:numId="30">
    <w:abstractNumId w:val="39"/>
  </w:num>
  <w:num w:numId="31">
    <w:abstractNumId w:val="2"/>
  </w:num>
  <w:num w:numId="32">
    <w:abstractNumId w:val="32"/>
  </w:num>
  <w:num w:numId="33">
    <w:abstractNumId w:val="24"/>
  </w:num>
  <w:num w:numId="34">
    <w:abstractNumId w:val="41"/>
  </w:num>
  <w:num w:numId="35">
    <w:abstractNumId w:val="33"/>
  </w:num>
  <w:num w:numId="36">
    <w:abstractNumId w:val="28"/>
  </w:num>
  <w:num w:numId="37">
    <w:abstractNumId w:val="25"/>
  </w:num>
  <w:num w:numId="38">
    <w:abstractNumId w:val="37"/>
  </w:num>
  <w:num w:numId="39">
    <w:abstractNumId w:val="38"/>
  </w:num>
  <w:num w:numId="40">
    <w:abstractNumId w:val="8"/>
  </w:num>
  <w:num w:numId="41">
    <w:abstractNumId w:val="36"/>
  </w:num>
  <w:num w:numId="42">
    <w:abstractNumId w:val="22"/>
  </w:num>
  <w:num w:numId="4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65"/>
    <w:rsid w:val="00006B16"/>
    <w:rsid w:val="00016BBA"/>
    <w:rsid w:val="00024EB9"/>
    <w:rsid w:val="0003059A"/>
    <w:rsid w:val="000370B8"/>
    <w:rsid w:val="00072046"/>
    <w:rsid w:val="000956F2"/>
    <w:rsid w:val="000A054B"/>
    <w:rsid w:val="000C082C"/>
    <w:rsid w:val="000C2A12"/>
    <w:rsid w:val="000E39E6"/>
    <w:rsid w:val="000E6324"/>
    <w:rsid w:val="000F7643"/>
    <w:rsid w:val="001302E4"/>
    <w:rsid w:val="00141837"/>
    <w:rsid w:val="001579C4"/>
    <w:rsid w:val="00176F59"/>
    <w:rsid w:val="00192D86"/>
    <w:rsid w:val="0019392A"/>
    <w:rsid w:val="001949C4"/>
    <w:rsid w:val="001C7C8E"/>
    <w:rsid w:val="001D2F9A"/>
    <w:rsid w:val="001D4268"/>
    <w:rsid w:val="002009B4"/>
    <w:rsid w:val="00206FD8"/>
    <w:rsid w:val="0023005B"/>
    <w:rsid w:val="002450C7"/>
    <w:rsid w:val="002672AF"/>
    <w:rsid w:val="002912A9"/>
    <w:rsid w:val="002A487B"/>
    <w:rsid w:val="002B323A"/>
    <w:rsid w:val="002B4910"/>
    <w:rsid w:val="002C3F08"/>
    <w:rsid w:val="002C5E00"/>
    <w:rsid w:val="002D3A13"/>
    <w:rsid w:val="002E5C2D"/>
    <w:rsid w:val="00300C55"/>
    <w:rsid w:val="00311EBC"/>
    <w:rsid w:val="003136AB"/>
    <w:rsid w:val="0032627A"/>
    <w:rsid w:val="0033449C"/>
    <w:rsid w:val="00340C32"/>
    <w:rsid w:val="00345AD6"/>
    <w:rsid w:val="003575C7"/>
    <w:rsid w:val="00374F1B"/>
    <w:rsid w:val="003819F8"/>
    <w:rsid w:val="003D4FE6"/>
    <w:rsid w:val="003E09E1"/>
    <w:rsid w:val="003E7CC3"/>
    <w:rsid w:val="003F0D1E"/>
    <w:rsid w:val="003F3665"/>
    <w:rsid w:val="003F5A28"/>
    <w:rsid w:val="00407296"/>
    <w:rsid w:val="00422DF5"/>
    <w:rsid w:val="004314E4"/>
    <w:rsid w:val="004324BF"/>
    <w:rsid w:val="00451692"/>
    <w:rsid w:val="00463EDC"/>
    <w:rsid w:val="00494AD4"/>
    <w:rsid w:val="00497855"/>
    <w:rsid w:val="004A3976"/>
    <w:rsid w:val="004B4A1B"/>
    <w:rsid w:val="004C5B88"/>
    <w:rsid w:val="004D25B7"/>
    <w:rsid w:val="004E2704"/>
    <w:rsid w:val="004E2C3C"/>
    <w:rsid w:val="004F0F76"/>
    <w:rsid w:val="004F4EE7"/>
    <w:rsid w:val="004F6553"/>
    <w:rsid w:val="005073A9"/>
    <w:rsid w:val="005101BC"/>
    <w:rsid w:val="00533D80"/>
    <w:rsid w:val="0056169E"/>
    <w:rsid w:val="0056198B"/>
    <w:rsid w:val="00565D20"/>
    <w:rsid w:val="00570211"/>
    <w:rsid w:val="00577E10"/>
    <w:rsid w:val="00590EFF"/>
    <w:rsid w:val="005939ED"/>
    <w:rsid w:val="005A2B7D"/>
    <w:rsid w:val="005A3989"/>
    <w:rsid w:val="005B1EE7"/>
    <w:rsid w:val="005C0CBA"/>
    <w:rsid w:val="005D1C10"/>
    <w:rsid w:val="005D221C"/>
    <w:rsid w:val="005E2111"/>
    <w:rsid w:val="005F0B37"/>
    <w:rsid w:val="005F3CEB"/>
    <w:rsid w:val="006017A8"/>
    <w:rsid w:val="006018A5"/>
    <w:rsid w:val="00603579"/>
    <w:rsid w:val="0060771F"/>
    <w:rsid w:val="006100C4"/>
    <w:rsid w:val="00614B84"/>
    <w:rsid w:val="006375CA"/>
    <w:rsid w:val="006516E6"/>
    <w:rsid w:val="00670A6D"/>
    <w:rsid w:val="00683A2D"/>
    <w:rsid w:val="006851B0"/>
    <w:rsid w:val="006A223E"/>
    <w:rsid w:val="006C0F3C"/>
    <w:rsid w:val="006C7C33"/>
    <w:rsid w:val="006D0165"/>
    <w:rsid w:val="006D0381"/>
    <w:rsid w:val="006D0678"/>
    <w:rsid w:val="006D3A05"/>
    <w:rsid w:val="0072072F"/>
    <w:rsid w:val="00721748"/>
    <w:rsid w:val="007265A4"/>
    <w:rsid w:val="00734217"/>
    <w:rsid w:val="00734952"/>
    <w:rsid w:val="00743B55"/>
    <w:rsid w:val="00750126"/>
    <w:rsid w:val="00754EBE"/>
    <w:rsid w:val="00773E4E"/>
    <w:rsid w:val="00781758"/>
    <w:rsid w:val="00783B36"/>
    <w:rsid w:val="007972F3"/>
    <w:rsid w:val="007A000E"/>
    <w:rsid w:val="007A17A8"/>
    <w:rsid w:val="007B7E24"/>
    <w:rsid w:val="007D6DD6"/>
    <w:rsid w:val="007E27A0"/>
    <w:rsid w:val="008024CB"/>
    <w:rsid w:val="00807828"/>
    <w:rsid w:val="00807BCC"/>
    <w:rsid w:val="00810DBB"/>
    <w:rsid w:val="00813888"/>
    <w:rsid w:val="00822661"/>
    <w:rsid w:val="0082291A"/>
    <w:rsid w:val="00830BC1"/>
    <w:rsid w:val="00831909"/>
    <w:rsid w:val="008327FE"/>
    <w:rsid w:val="00837A21"/>
    <w:rsid w:val="00843D05"/>
    <w:rsid w:val="00874CD1"/>
    <w:rsid w:val="008C2307"/>
    <w:rsid w:val="008C2C4E"/>
    <w:rsid w:val="008D0A2F"/>
    <w:rsid w:val="008D4876"/>
    <w:rsid w:val="00901AAD"/>
    <w:rsid w:val="009044C8"/>
    <w:rsid w:val="00915328"/>
    <w:rsid w:val="0091638D"/>
    <w:rsid w:val="00926FAC"/>
    <w:rsid w:val="00936F03"/>
    <w:rsid w:val="00940D1F"/>
    <w:rsid w:val="0095173C"/>
    <w:rsid w:val="009560B2"/>
    <w:rsid w:val="009768F7"/>
    <w:rsid w:val="00981809"/>
    <w:rsid w:val="0098428C"/>
    <w:rsid w:val="009872B7"/>
    <w:rsid w:val="00997470"/>
    <w:rsid w:val="00997DEF"/>
    <w:rsid w:val="009A4B6A"/>
    <w:rsid w:val="009B537B"/>
    <w:rsid w:val="009B7D91"/>
    <w:rsid w:val="009F5438"/>
    <w:rsid w:val="00A122BB"/>
    <w:rsid w:val="00A26AEF"/>
    <w:rsid w:val="00A37BDB"/>
    <w:rsid w:val="00A47973"/>
    <w:rsid w:val="00A53254"/>
    <w:rsid w:val="00A6225A"/>
    <w:rsid w:val="00A645AD"/>
    <w:rsid w:val="00A73DE3"/>
    <w:rsid w:val="00A8003E"/>
    <w:rsid w:val="00A9459F"/>
    <w:rsid w:val="00A978B1"/>
    <w:rsid w:val="00AA637D"/>
    <w:rsid w:val="00AB4857"/>
    <w:rsid w:val="00AC14A4"/>
    <w:rsid w:val="00AC372F"/>
    <w:rsid w:val="00AC3D67"/>
    <w:rsid w:val="00AD300E"/>
    <w:rsid w:val="00AD51D0"/>
    <w:rsid w:val="00AD7D4B"/>
    <w:rsid w:val="00AE4EBB"/>
    <w:rsid w:val="00B566CA"/>
    <w:rsid w:val="00B619D6"/>
    <w:rsid w:val="00B736E6"/>
    <w:rsid w:val="00B76A4B"/>
    <w:rsid w:val="00B81C9E"/>
    <w:rsid w:val="00B91B47"/>
    <w:rsid w:val="00B92BB8"/>
    <w:rsid w:val="00BA43BD"/>
    <w:rsid w:val="00BB74B0"/>
    <w:rsid w:val="00BD5B08"/>
    <w:rsid w:val="00BD5CEC"/>
    <w:rsid w:val="00BF6B22"/>
    <w:rsid w:val="00C05F9D"/>
    <w:rsid w:val="00C15550"/>
    <w:rsid w:val="00C1707C"/>
    <w:rsid w:val="00C309ED"/>
    <w:rsid w:val="00C32FDF"/>
    <w:rsid w:val="00C4621F"/>
    <w:rsid w:val="00C5289B"/>
    <w:rsid w:val="00C703C5"/>
    <w:rsid w:val="00C71892"/>
    <w:rsid w:val="00C77131"/>
    <w:rsid w:val="00C808F4"/>
    <w:rsid w:val="00C81703"/>
    <w:rsid w:val="00C82CBC"/>
    <w:rsid w:val="00C87390"/>
    <w:rsid w:val="00CB09AF"/>
    <w:rsid w:val="00CB0A4D"/>
    <w:rsid w:val="00CB369B"/>
    <w:rsid w:val="00CC2183"/>
    <w:rsid w:val="00CC450B"/>
    <w:rsid w:val="00CD428B"/>
    <w:rsid w:val="00CD486D"/>
    <w:rsid w:val="00CE6AB4"/>
    <w:rsid w:val="00CF7561"/>
    <w:rsid w:val="00D12D55"/>
    <w:rsid w:val="00D16F59"/>
    <w:rsid w:val="00D240DA"/>
    <w:rsid w:val="00D473C5"/>
    <w:rsid w:val="00D553D7"/>
    <w:rsid w:val="00D55536"/>
    <w:rsid w:val="00D561BD"/>
    <w:rsid w:val="00D63444"/>
    <w:rsid w:val="00D660E2"/>
    <w:rsid w:val="00D9078C"/>
    <w:rsid w:val="00D945B3"/>
    <w:rsid w:val="00DA1EEE"/>
    <w:rsid w:val="00DA7DEF"/>
    <w:rsid w:val="00DC7485"/>
    <w:rsid w:val="00DD3F91"/>
    <w:rsid w:val="00DD61C7"/>
    <w:rsid w:val="00E03331"/>
    <w:rsid w:val="00E42FDA"/>
    <w:rsid w:val="00E85FC0"/>
    <w:rsid w:val="00EC78D4"/>
    <w:rsid w:val="00ED30DE"/>
    <w:rsid w:val="00ED7137"/>
    <w:rsid w:val="00EE1E51"/>
    <w:rsid w:val="00F1561C"/>
    <w:rsid w:val="00F23DB3"/>
    <w:rsid w:val="00F2485D"/>
    <w:rsid w:val="00F33D3D"/>
    <w:rsid w:val="00F3630B"/>
    <w:rsid w:val="00F42698"/>
    <w:rsid w:val="00F47863"/>
    <w:rsid w:val="00F550D9"/>
    <w:rsid w:val="00F55247"/>
    <w:rsid w:val="00F7215A"/>
    <w:rsid w:val="00F82D65"/>
    <w:rsid w:val="00F87B4C"/>
    <w:rsid w:val="00F9211D"/>
    <w:rsid w:val="00F94E6A"/>
    <w:rsid w:val="00FA220B"/>
    <w:rsid w:val="00FB7EEB"/>
    <w:rsid w:val="00FC57E9"/>
    <w:rsid w:val="00FE1536"/>
    <w:rsid w:val="00FF1CA5"/>
    <w:rsid w:val="00FF308C"/>
    <w:rsid w:val="00FF5C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21A3D"/>
  <w15:docId w15:val="{7E83320C-7BFA-42E9-AEE5-528245FC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665"/>
    <w:pPr>
      <w:ind w:left="720"/>
      <w:contextualSpacing/>
    </w:pPr>
  </w:style>
  <w:style w:type="paragraph" w:styleId="Header">
    <w:name w:val="header"/>
    <w:basedOn w:val="Normal"/>
    <w:link w:val="HeaderChar"/>
    <w:uiPriority w:val="99"/>
    <w:unhideWhenUsed/>
    <w:rsid w:val="009B7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D91"/>
  </w:style>
  <w:style w:type="paragraph" w:styleId="Footer">
    <w:name w:val="footer"/>
    <w:basedOn w:val="Normal"/>
    <w:link w:val="FooterChar"/>
    <w:uiPriority w:val="99"/>
    <w:unhideWhenUsed/>
    <w:rsid w:val="009B7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D91"/>
  </w:style>
  <w:style w:type="paragraph" w:styleId="BalloonText">
    <w:name w:val="Balloon Text"/>
    <w:basedOn w:val="Normal"/>
    <w:link w:val="BalloonTextChar"/>
    <w:uiPriority w:val="99"/>
    <w:semiHidden/>
    <w:unhideWhenUsed/>
    <w:rsid w:val="009B7D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D91"/>
    <w:rPr>
      <w:rFonts w:ascii="Tahoma" w:hAnsi="Tahoma" w:cs="Tahoma"/>
      <w:sz w:val="16"/>
      <w:szCs w:val="16"/>
    </w:rPr>
  </w:style>
  <w:style w:type="paragraph" w:styleId="NoSpacing">
    <w:name w:val="No Spacing"/>
    <w:uiPriority w:val="1"/>
    <w:qFormat/>
    <w:rsid w:val="009872B7"/>
    <w:pPr>
      <w:spacing w:after="0" w:line="240" w:lineRule="auto"/>
    </w:pPr>
  </w:style>
  <w:style w:type="character" w:styleId="Hyperlink">
    <w:name w:val="Hyperlink"/>
    <w:basedOn w:val="DefaultParagraphFont"/>
    <w:uiPriority w:val="99"/>
    <w:unhideWhenUsed/>
    <w:rsid w:val="006D0165"/>
    <w:rPr>
      <w:color w:val="0000FF" w:themeColor="hyperlink"/>
      <w:u w:val="single"/>
    </w:rPr>
  </w:style>
  <w:style w:type="paragraph" w:customStyle="1" w:styleId="lrdefinition">
    <w:name w:val="lr definition"/>
    <w:basedOn w:val="Normal"/>
    <w:rsid w:val="00AD51D0"/>
    <w:pPr>
      <w:tabs>
        <w:tab w:val="left" w:pos="369"/>
        <w:tab w:val="left" w:pos="794"/>
        <w:tab w:val="left" w:pos="1219"/>
        <w:tab w:val="left" w:pos="1559"/>
      </w:tabs>
      <w:spacing w:after="100" w:line="300" w:lineRule="exact"/>
      <w:ind w:left="794" w:hanging="369"/>
      <w:jc w:val="both"/>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67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D483CC-D627-4F36-A500-AE2B056DB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24</Pages>
  <Words>7323</Words>
  <Characters>41742</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RTC REVENUE</dc:creator>
  <cp:lastModifiedBy>hp</cp:lastModifiedBy>
  <cp:revision>27</cp:revision>
  <cp:lastPrinted>2015-07-24T13:15:00Z</cp:lastPrinted>
  <dcterms:created xsi:type="dcterms:W3CDTF">2022-08-26T15:20:00Z</dcterms:created>
  <dcterms:modified xsi:type="dcterms:W3CDTF">2022-11-16T07:21:00Z</dcterms:modified>
</cp:coreProperties>
</file>